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rsidR="00B715FA" w:rsidRPr="007A5085" w:rsidRDefault="00B715FA" w:rsidP="00B715FA">
      <w:pPr>
        <w:jc w:val="center"/>
        <w:rPr>
          <w:rFonts w:ascii="Verdana" w:eastAsia="MS Gothic" w:hAnsi="Verdana" w:cs="Arial"/>
          <w:caps/>
          <w:sz w:val="28"/>
          <w:szCs w:val="28"/>
          <w:lang w:val="sk-SK" w:eastAsia="cs-CZ"/>
        </w:rPr>
      </w:pPr>
    </w:p>
    <w:p w:rsidR="00B715FA" w:rsidRPr="007A5085" w:rsidRDefault="00B715FA" w:rsidP="00B715FA">
      <w:pPr>
        <w:jc w:val="center"/>
        <w:rPr>
          <w:rFonts w:ascii="Verdana" w:hAnsi="Verdana"/>
          <w:b/>
          <w:bCs/>
          <w:smallCaps/>
          <w:sz w:val="28"/>
          <w:szCs w:val="28"/>
          <w:lang w:val="sk-SK" w:eastAsia="cs-CZ"/>
        </w:rPr>
      </w:pPr>
    </w:p>
    <w:p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rsidR="00B715FA" w:rsidRPr="007A5085" w:rsidRDefault="00B715FA" w:rsidP="00B715FA">
      <w:pPr>
        <w:rPr>
          <w:rFonts w:ascii="Verdana" w:hAnsi="Verdana"/>
          <w:b/>
          <w:sz w:val="28"/>
          <w:szCs w:val="28"/>
          <w:lang w:val="sk-SK" w:eastAsia="cs-CZ"/>
        </w:rPr>
      </w:pPr>
    </w:p>
    <w:p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ins w:id="0" w:author="Zuzana Hušeková" w:date="2017-02-16T10:12:00Z">
        <w:r w:rsidR="00F74B24">
          <w:rPr>
            <w:rFonts w:ascii="Verdana" w:hAnsi="Verdana"/>
            <w:sz w:val="16"/>
            <w:szCs w:val="16"/>
            <w:lang w:val="sk-SK" w:eastAsia="cs-CZ"/>
          </w:rPr>
          <w:t>17</w:t>
        </w:r>
      </w:ins>
      <w:del w:id="1" w:author="Zuzana Hušeková" w:date="2017-02-16T10:12:00Z">
        <w:r w:rsidR="00AB25F6" w:rsidRPr="00F74B24" w:rsidDel="00F74B24">
          <w:rPr>
            <w:rFonts w:ascii="Verdana" w:hAnsi="Verdana"/>
            <w:sz w:val="16"/>
            <w:szCs w:val="16"/>
            <w:lang w:val="sk-SK" w:eastAsia="cs-CZ"/>
          </w:rPr>
          <w:delText>02</w:delText>
        </w:r>
      </w:del>
      <w:r w:rsidR="00B67260" w:rsidRPr="00F74B24">
        <w:rPr>
          <w:rFonts w:ascii="Verdana" w:hAnsi="Verdana"/>
          <w:sz w:val="16"/>
          <w:szCs w:val="16"/>
          <w:lang w:val="sk-SK" w:eastAsia="cs-CZ"/>
        </w:rPr>
        <w:t xml:space="preserve">. </w:t>
      </w:r>
      <w:ins w:id="2" w:author="Zuzana Hušeková" w:date="2017-02-16T10:12:00Z">
        <w:r w:rsidR="00F74B24">
          <w:rPr>
            <w:rFonts w:ascii="Verdana" w:hAnsi="Verdana"/>
            <w:sz w:val="16"/>
            <w:szCs w:val="16"/>
            <w:lang w:val="sk-SK" w:eastAsia="cs-CZ"/>
          </w:rPr>
          <w:t>02</w:t>
        </w:r>
      </w:ins>
      <w:del w:id="3" w:author="Zuzana Hušeková" w:date="2017-02-16T10:12:00Z">
        <w:r w:rsidR="00AB25F6" w:rsidRPr="00F74B24" w:rsidDel="00F74B24">
          <w:rPr>
            <w:rFonts w:ascii="Verdana" w:hAnsi="Verdana"/>
            <w:sz w:val="16"/>
            <w:szCs w:val="16"/>
            <w:lang w:val="sk-SK" w:eastAsia="cs-CZ"/>
          </w:rPr>
          <w:delText>11</w:delText>
        </w:r>
      </w:del>
      <w:r w:rsidR="00397ECA" w:rsidRPr="00F74B24">
        <w:rPr>
          <w:rFonts w:ascii="Verdana" w:hAnsi="Verdana"/>
          <w:sz w:val="16"/>
          <w:szCs w:val="16"/>
          <w:lang w:val="sk-SK" w:eastAsia="cs-CZ"/>
        </w:rPr>
        <w:t>. 201</w:t>
      </w:r>
      <w:ins w:id="4" w:author="Zuzana Hušeková" w:date="2017-02-16T10:12:00Z">
        <w:r w:rsidR="00F74B24">
          <w:rPr>
            <w:rFonts w:ascii="Verdana" w:hAnsi="Verdana"/>
            <w:sz w:val="16"/>
            <w:szCs w:val="16"/>
            <w:lang w:val="sk-SK" w:eastAsia="cs-CZ"/>
          </w:rPr>
          <w:t>7</w:t>
        </w:r>
      </w:ins>
      <w:del w:id="5" w:author="Zuzana Hušeková" w:date="2017-02-16T10:12:00Z">
        <w:r w:rsidR="00397ECA" w:rsidRPr="00F74B24" w:rsidDel="00F74B24">
          <w:rPr>
            <w:rFonts w:ascii="Verdana" w:hAnsi="Verdana"/>
            <w:sz w:val="16"/>
            <w:szCs w:val="16"/>
            <w:lang w:val="sk-SK" w:eastAsia="cs-CZ"/>
          </w:rPr>
          <w:delText>6</w:delText>
        </w:r>
      </w:del>
    </w:p>
    <w:p w:rsidR="00B715FA" w:rsidRPr="00874735" w:rsidRDefault="00B715FA" w:rsidP="00B715FA">
      <w:pPr>
        <w:spacing w:line="360" w:lineRule="auto"/>
        <w:rPr>
          <w:rFonts w:ascii="Verdana" w:hAnsi="Verdana"/>
          <w:sz w:val="16"/>
          <w:szCs w:val="16"/>
          <w:lang w:val="sk-SK" w:eastAsia="cs-CZ"/>
        </w:rPr>
      </w:pPr>
    </w:p>
    <w:p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ins w:id="6" w:author="Zuzana Hušeková" w:date="2017-02-16T10:13:00Z">
        <w:r w:rsidR="00F74B24">
          <w:rPr>
            <w:rFonts w:ascii="Verdana" w:hAnsi="Verdana"/>
            <w:sz w:val="16"/>
            <w:szCs w:val="16"/>
            <w:lang w:val="sk-SK" w:eastAsia="cs-CZ"/>
          </w:rPr>
          <w:t>17</w:t>
        </w:r>
      </w:ins>
      <w:del w:id="7" w:author="Zuzana Hušeková" w:date="2017-02-16T10:13:00Z">
        <w:r w:rsidR="00AB25F6" w:rsidRPr="00F74B24" w:rsidDel="00F74B24">
          <w:rPr>
            <w:rFonts w:ascii="Verdana" w:hAnsi="Verdana"/>
            <w:sz w:val="16"/>
            <w:szCs w:val="16"/>
            <w:lang w:val="sk-SK" w:eastAsia="cs-CZ"/>
          </w:rPr>
          <w:delText>02</w:delText>
        </w:r>
      </w:del>
      <w:r w:rsidR="00B67260" w:rsidRPr="00F74B24">
        <w:rPr>
          <w:rFonts w:ascii="Verdana" w:hAnsi="Verdana"/>
          <w:sz w:val="16"/>
          <w:szCs w:val="16"/>
          <w:lang w:val="sk-SK" w:eastAsia="cs-CZ"/>
        </w:rPr>
        <w:t xml:space="preserve">. </w:t>
      </w:r>
      <w:ins w:id="8" w:author="Zuzana Hušeková" w:date="2017-02-16T10:13:00Z">
        <w:r w:rsidR="00F74B24">
          <w:rPr>
            <w:rFonts w:ascii="Verdana" w:hAnsi="Verdana"/>
            <w:sz w:val="16"/>
            <w:szCs w:val="16"/>
            <w:lang w:val="sk-SK" w:eastAsia="cs-CZ"/>
          </w:rPr>
          <w:t>02</w:t>
        </w:r>
      </w:ins>
      <w:del w:id="9" w:author="Zuzana Hušeková" w:date="2017-02-16T10:13:00Z">
        <w:r w:rsidR="00AB25F6" w:rsidRPr="00F74B24" w:rsidDel="00F74B24">
          <w:rPr>
            <w:rFonts w:ascii="Verdana" w:hAnsi="Verdana"/>
            <w:sz w:val="16"/>
            <w:szCs w:val="16"/>
            <w:lang w:val="sk-SK" w:eastAsia="cs-CZ"/>
          </w:rPr>
          <w:delText>11</w:delText>
        </w:r>
      </w:del>
      <w:r w:rsidR="00B67260" w:rsidRPr="00F74B24">
        <w:rPr>
          <w:rFonts w:ascii="Verdana" w:hAnsi="Verdana"/>
          <w:sz w:val="16"/>
          <w:szCs w:val="16"/>
          <w:lang w:val="sk-SK" w:eastAsia="cs-CZ"/>
        </w:rPr>
        <w:t>. 201</w:t>
      </w:r>
      <w:ins w:id="10" w:author="Zuzana Hušeková" w:date="2017-02-16T10:13:00Z">
        <w:r w:rsidR="00F74B24">
          <w:rPr>
            <w:rFonts w:ascii="Verdana" w:hAnsi="Verdana"/>
            <w:sz w:val="16"/>
            <w:szCs w:val="16"/>
            <w:lang w:val="sk-SK" w:eastAsia="cs-CZ"/>
          </w:rPr>
          <w:t>7</w:t>
        </w:r>
      </w:ins>
      <w:del w:id="11" w:author="Zuzana Hušeková" w:date="2017-02-16T10:13:00Z">
        <w:r w:rsidR="00B67260" w:rsidRPr="00F74B24" w:rsidDel="00F74B24">
          <w:rPr>
            <w:rFonts w:ascii="Verdana" w:hAnsi="Verdana"/>
            <w:sz w:val="16"/>
            <w:szCs w:val="16"/>
            <w:lang w:val="sk-SK" w:eastAsia="cs-CZ"/>
          </w:rPr>
          <w:delText>6</w:delText>
        </w:r>
      </w:del>
    </w:p>
    <w:p w:rsidR="00B715FA" w:rsidRPr="00874735" w:rsidRDefault="00B715FA" w:rsidP="00B715FA">
      <w:pPr>
        <w:tabs>
          <w:tab w:val="left" w:pos="1134"/>
        </w:tabs>
        <w:spacing w:line="360" w:lineRule="auto"/>
        <w:ind w:left="426" w:hanging="426"/>
        <w:rPr>
          <w:rFonts w:ascii="Verdana" w:hAnsi="Verdana"/>
          <w:sz w:val="16"/>
          <w:szCs w:val="16"/>
          <w:lang w:val="sk-SK" w:eastAsia="cs-CZ"/>
        </w:rPr>
      </w:pPr>
    </w:p>
    <w:p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Adela Danišková</w:t>
      </w:r>
      <w:r w:rsidR="00B715FA" w:rsidRPr="00874735">
        <w:rPr>
          <w:rFonts w:ascii="Verdana" w:hAnsi="Verdana"/>
          <w:sz w:val="16"/>
          <w:szCs w:val="16"/>
          <w:lang w:val="sk-SK" w:eastAsia="cs-CZ"/>
        </w:rPr>
        <w:tab/>
        <w:t>..............................</w:t>
      </w:r>
    </w:p>
    <w:p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ins w:id="12" w:author="Zuzana Hušeková" w:date="2017-02-16T10:13:00Z">
        <w:r w:rsidR="00F74B24">
          <w:rPr>
            <w:rFonts w:ascii="Verdana" w:hAnsi="Verdana"/>
            <w:sz w:val="16"/>
            <w:szCs w:val="16"/>
            <w:lang w:val="sk-SK" w:eastAsia="cs-CZ"/>
          </w:rPr>
          <w:t>17</w:t>
        </w:r>
      </w:ins>
      <w:del w:id="13" w:author="Zuzana Hušeková" w:date="2017-02-16T10:13:00Z">
        <w:r w:rsidR="00AB25F6" w:rsidRPr="00F74B24" w:rsidDel="00F74B24">
          <w:rPr>
            <w:rFonts w:ascii="Verdana" w:hAnsi="Verdana"/>
            <w:sz w:val="16"/>
            <w:szCs w:val="16"/>
            <w:lang w:val="sk-SK" w:eastAsia="cs-CZ"/>
          </w:rPr>
          <w:delText>02</w:delText>
        </w:r>
      </w:del>
      <w:r w:rsidR="00B67260" w:rsidRPr="00F74B24">
        <w:rPr>
          <w:rFonts w:ascii="Verdana" w:hAnsi="Verdana"/>
          <w:sz w:val="16"/>
          <w:szCs w:val="16"/>
          <w:lang w:val="sk-SK" w:eastAsia="cs-CZ"/>
        </w:rPr>
        <w:t xml:space="preserve">. </w:t>
      </w:r>
      <w:ins w:id="14" w:author="Zuzana Hušeková" w:date="2017-02-16T10:13:00Z">
        <w:r w:rsidR="00F74B24">
          <w:rPr>
            <w:rFonts w:ascii="Verdana" w:hAnsi="Verdana"/>
            <w:sz w:val="16"/>
            <w:szCs w:val="16"/>
            <w:lang w:val="sk-SK" w:eastAsia="cs-CZ"/>
          </w:rPr>
          <w:t>02</w:t>
        </w:r>
      </w:ins>
      <w:del w:id="15" w:author="Zuzana Hušeková" w:date="2017-02-16T10:13:00Z">
        <w:r w:rsidR="00AB25F6" w:rsidRPr="00F74B24" w:rsidDel="00F74B24">
          <w:rPr>
            <w:rFonts w:ascii="Verdana" w:hAnsi="Verdana"/>
            <w:sz w:val="16"/>
            <w:szCs w:val="16"/>
            <w:lang w:val="sk-SK" w:eastAsia="cs-CZ"/>
          </w:rPr>
          <w:delText>11</w:delText>
        </w:r>
      </w:del>
      <w:r w:rsidR="00B67260" w:rsidRPr="00F74B24">
        <w:rPr>
          <w:rFonts w:ascii="Verdana" w:hAnsi="Verdana"/>
          <w:sz w:val="16"/>
          <w:szCs w:val="16"/>
          <w:lang w:val="sk-SK" w:eastAsia="cs-CZ"/>
        </w:rPr>
        <w:t>. 201</w:t>
      </w:r>
      <w:ins w:id="16" w:author="Zuzana Hušeková" w:date="2017-02-16T10:13:00Z">
        <w:r w:rsidR="00F74B24">
          <w:rPr>
            <w:rFonts w:ascii="Verdana" w:hAnsi="Verdana"/>
            <w:sz w:val="16"/>
            <w:szCs w:val="16"/>
            <w:lang w:val="sk-SK" w:eastAsia="cs-CZ"/>
          </w:rPr>
          <w:t>7</w:t>
        </w:r>
      </w:ins>
      <w:del w:id="17" w:author="Zuzana Hušeková" w:date="2017-02-16T10:13:00Z">
        <w:r w:rsidR="00B67260" w:rsidRPr="00F74B24" w:rsidDel="00F74B24">
          <w:rPr>
            <w:rFonts w:ascii="Verdana" w:hAnsi="Verdana"/>
            <w:sz w:val="16"/>
            <w:szCs w:val="16"/>
            <w:lang w:val="sk-SK" w:eastAsia="cs-CZ"/>
          </w:rPr>
          <w:delText>6</w:delText>
        </w:r>
      </w:del>
    </w:p>
    <w:p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r w:rsidR="00397ECA" w:rsidRPr="00874735">
        <w:rPr>
          <w:rFonts w:ascii="Verdana" w:hAnsi="Verdana"/>
          <w:sz w:val="16"/>
          <w:szCs w:val="16"/>
          <w:lang w:val="sk-SK" w:eastAsia="cs-CZ"/>
        </w:rPr>
        <w:t>2</w:t>
      </w:r>
      <w:r w:rsidRPr="00874735">
        <w:rPr>
          <w:rFonts w:ascii="Verdana" w:hAnsi="Verdana"/>
          <w:sz w:val="16"/>
          <w:szCs w:val="16"/>
          <w:lang w:val="sk-SK" w:eastAsia="cs-CZ"/>
        </w:rPr>
        <w:t>.</w:t>
      </w:r>
      <w:ins w:id="18" w:author="Zuzana Hušeková" w:date="2017-02-16T08:22:00Z">
        <w:r w:rsidR="00D33EB8">
          <w:rPr>
            <w:rFonts w:ascii="Verdana" w:hAnsi="Verdana"/>
            <w:sz w:val="16"/>
            <w:szCs w:val="16"/>
            <w:lang w:val="sk-SK" w:eastAsia="cs-CZ"/>
          </w:rPr>
          <w:t>4</w:t>
        </w:r>
      </w:ins>
      <w:del w:id="19" w:author="Zuzana Hušeková" w:date="2017-02-16T08:22:00Z">
        <w:r w:rsidR="00D608D6" w:rsidRPr="00874735" w:rsidDel="00D33EB8">
          <w:rPr>
            <w:rFonts w:ascii="Verdana" w:hAnsi="Verdana"/>
            <w:sz w:val="16"/>
            <w:szCs w:val="16"/>
            <w:lang w:val="sk-SK" w:eastAsia="cs-CZ"/>
          </w:rPr>
          <w:delText>3</w:delText>
        </w:r>
      </w:del>
      <w:r w:rsidRPr="00874735">
        <w:rPr>
          <w:rFonts w:ascii="Verdana" w:hAnsi="Verdana"/>
          <w:sz w:val="16"/>
          <w:szCs w:val="16"/>
          <w:lang w:val="sk-SK" w:eastAsia="cs-CZ"/>
        </w:rPr>
        <w:t xml:space="preserve">; platnosť od: </w:t>
      </w:r>
      <w:ins w:id="20" w:author="Zuzana Hušeková" w:date="2017-02-16T10:13:00Z">
        <w:r w:rsidR="00F74B24">
          <w:rPr>
            <w:rFonts w:ascii="Verdana" w:hAnsi="Verdana"/>
            <w:sz w:val="16"/>
            <w:szCs w:val="16"/>
            <w:lang w:val="sk-SK" w:eastAsia="cs-CZ"/>
          </w:rPr>
          <w:t>17</w:t>
        </w:r>
      </w:ins>
      <w:del w:id="21" w:author="Zuzana Hušeková" w:date="2017-02-16T10:13:00Z">
        <w:r w:rsidR="00AB25F6" w:rsidRPr="00F74B24" w:rsidDel="00F74B24">
          <w:rPr>
            <w:rFonts w:ascii="Verdana" w:hAnsi="Verdana"/>
            <w:sz w:val="16"/>
            <w:szCs w:val="16"/>
            <w:lang w:val="sk-SK" w:eastAsia="cs-CZ"/>
          </w:rPr>
          <w:delText>02</w:delText>
        </w:r>
      </w:del>
      <w:r w:rsidR="00B67260" w:rsidRPr="00F74B24">
        <w:rPr>
          <w:rFonts w:ascii="Verdana" w:hAnsi="Verdana"/>
          <w:sz w:val="16"/>
          <w:szCs w:val="16"/>
          <w:lang w:val="sk-SK" w:eastAsia="cs-CZ"/>
        </w:rPr>
        <w:t xml:space="preserve">. </w:t>
      </w:r>
      <w:ins w:id="22" w:author="Zuzana Hušeková" w:date="2017-02-16T10:13:00Z">
        <w:r w:rsidR="00F74B24">
          <w:rPr>
            <w:rFonts w:ascii="Verdana" w:hAnsi="Verdana"/>
            <w:sz w:val="16"/>
            <w:szCs w:val="16"/>
            <w:lang w:val="sk-SK" w:eastAsia="cs-CZ"/>
          </w:rPr>
          <w:t>02</w:t>
        </w:r>
      </w:ins>
      <w:del w:id="23" w:author="Zuzana Hušeková" w:date="2017-02-16T10:13:00Z">
        <w:r w:rsidR="00AB25F6" w:rsidRPr="00F74B24" w:rsidDel="00F74B24">
          <w:rPr>
            <w:rFonts w:ascii="Verdana" w:hAnsi="Verdana"/>
            <w:sz w:val="16"/>
            <w:szCs w:val="16"/>
            <w:lang w:val="sk-SK" w:eastAsia="cs-CZ"/>
          </w:rPr>
          <w:delText>11</w:delText>
        </w:r>
      </w:del>
      <w:r w:rsidR="00B67260" w:rsidRPr="00F74B24">
        <w:rPr>
          <w:rFonts w:ascii="Verdana" w:hAnsi="Verdana"/>
          <w:sz w:val="16"/>
          <w:szCs w:val="16"/>
          <w:lang w:val="sk-SK" w:eastAsia="cs-CZ"/>
        </w:rPr>
        <w:t>. 201</w:t>
      </w:r>
      <w:ins w:id="24" w:author="Zuzana Hušeková" w:date="2017-02-16T10:13:00Z">
        <w:r w:rsidR="00F74B24">
          <w:rPr>
            <w:rFonts w:ascii="Verdana" w:hAnsi="Verdana"/>
            <w:sz w:val="16"/>
            <w:szCs w:val="16"/>
            <w:lang w:val="sk-SK" w:eastAsia="cs-CZ"/>
          </w:rPr>
          <w:t>7</w:t>
        </w:r>
      </w:ins>
      <w:del w:id="25" w:author="Zuzana Hušeková" w:date="2017-02-16T10:13:00Z">
        <w:r w:rsidR="00B67260" w:rsidRPr="00F74B24" w:rsidDel="00F74B24">
          <w:rPr>
            <w:rFonts w:ascii="Verdana" w:hAnsi="Verdana"/>
            <w:sz w:val="16"/>
            <w:szCs w:val="16"/>
            <w:lang w:val="sk-SK" w:eastAsia="cs-CZ"/>
          </w:rPr>
          <w:delText>6</w:delText>
        </w:r>
      </w:del>
      <w:r w:rsidRPr="00F74B24">
        <w:rPr>
          <w:rFonts w:ascii="Verdana" w:hAnsi="Verdana"/>
          <w:sz w:val="16"/>
          <w:szCs w:val="16"/>
          <w:lang w:val="sk-SK" w:eastAsia="cs-CZ"/>
        </w:rPr>
        <w:t xml:space="preserve">, účinnosť od: </w:t>
      </w:r>
      <w:ins w:id="26" w:author="Zuzana Hušeková" w:date="2017-02-16T10:13:00Z">
        <w:r w:rsidR="00F74B24">
          <w:rPr>
            <w:rFonts w:ascii="Verdana" w:hAnsi="Verdana"/>
            <w:sz w:val="16"/>
            <w:szCs w:val="16"/>
            <w:lang w:val="sk-SK" w:eastAsia="cs-CZ"/>
          </w:rPr>
          <w:t>17</w:t>
        </w:r>
      </w:ins>
      <w:del w:id="27" w:author="Zuzana Hušeková" w:date="2017-02-16T10:14:00Z">
        <w:r w:rsidR="00AB25F6" w:rsidRPr="00F74B24" w:rsidDel="00F74B24">
          <w:rPr>
            <w:rFonts w:ascii="Verdana" w:hAnsi="Verdana"/>
            <w:sz w:val="16"/>
            <w:szCs w:val="16"/>
            <w:lang w:val="sk-SK" w:eastAsia="cs-CZ"/>
          </w:rPr>
          <w:delText>02</w:delText>
        </w:r>
      </w:del>
      <w:r w:rsidR="00B13656" w:rsidRPr="00F74B24">
        <w:rPr>
          <w:rFonts w:ascii="Verdana" w:hAnsi="Verdana"/>
          <w:sz w:val="16"/>
          <w:szCs w:val="16"/>
          <w:lang w:val="sk-SK" w:eastAsia="cs-CZ"/>
        </w:rPr>
        <w:t xml:space="preserve">. </w:t>
      </w:r>
      <w:ins w:id="28" w:author="Zuzana Hušeková" w:date="2017-02-16T10:14:00Z">
        <w:r w:rsidR="00F74B24">
          <w:rPr>
            <w:rFonts w:ascii="Verdana" w:hAnsi="Verdana"/>
            <w:sz w:val="16"/>
            <w:szCs w:val="16"/>
            <w:lang w:val="sk-SK" w:eastAsia="cs-CZ"/>
          </w:rPr>
          <w:t>02</w:t>
        </w:r>
      </w:ins>
      <w:del w:id="29" w:author="Zuzana Hušeková" w:date="2017-02-16T10:14:00Z">
        <w:r w:rsidR="00AB25F6" w:rsidRPr="00F74B24" w:rsidDel="00F74B24">
          <w:rPr>
            <w:rFonts w:ascii="Verdana" w:hAnsi="Verdana"/>
            <w:sz w:val="16"/>
            <w:szCs w:val="16"/>
            <w:lang w:val="sk-SK" w:eastAsia="cs-CZ"/>
          </w:rPr>
          <w:delText>11</w:delText>
        </w:r>
      </w:del>
      <w:r w:rsidR="00B13656" w:rsidRPr="00F74B24">
        <w:rPr>
          <w:rFonts w:ascii="Verdana" w:hAnsi="Verdana"/>
          <w:sz w:val="16"/>
          <w:szCs w:val="16"/>
          <w:lang w:val="sk-SK" w:eastAsia="cs-CZ"/>
        </w:rPr>
        <w:t>. 201</w:t>
      </w:r>
      <w:ins w:id="30" w:author="Zuzana Hušeková" w:date="2017-02-16T10:14:00Z">
        <w:r w:rsidR="00F74B24">
          <w:rPr>
            <w:rFonts w:ascii="Verdana" w:hAnsi="Verdana"/>
            <w:sz w:val="16"/>
            <w:szCs w:val="16"/>
            <w:lang w:val="sk-SK" w:eastAsia="cs-CZ"/>
          </w:rPr>
          <w:t>7</w:t>
        </w:r>
      </w:ins>
      <w:del w:id="31" w:author="Zuzana Hušeková" w:date="2017-02-16T10:14:00Z">
        <w:r w:rsidR="00B13656" w:rsidRPr="00F74B24" w:rsidDel="00F74B24">
          <w:rPr>
            <w:rFonts w:ascii="Verdana" w:hAnsi="Verdana"/>
            <w:sz w:val="16"/>
            <w:szCs w:val="16"/>
            <w:lang w:val="sk-SK" w:eastAsia="cs-CZ"/>
          </w:rPr>
          <w:delText>6</w:delText>
        </w:r>
      </w:del>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rsidR="00551D65" w:rsidRPr="00874735" w:rsidRDefault="00551D65" w:rsidP="00551D65">
          <w:pPr>
            <w:pStyle w:val="Hlavikaobsahu"/>
            <w:spacing w:line="480" w:lineRule="auto"/>
            <w:rPr>
              <w:sz w:val="36"/>
              <w:szCs w:val="36"/>
            </w:rPr>
          </w:pPr>
          <w:r w:rsidRPr="00874735">
            <w:rPr>
              <w:sz w:val="36"/>
              <w:szCs w:val="36"/>
              <w:lang w:val="sk-SK"/>
            </w:rPr>
            <w:t>Obsah</w:t>
          </w:r>
        </w:p>
        <w:p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5</w:t>
            </w:r>
            <w:r w:rsidR="00FA7A4F" w:rsidRPr="00D37D01">
              <w:rPr>
                <w:b w:val="0"/>
                <w:noProof/>
                <w:webHidden/>
                <w:sz w:val="17"/>
                <w:szCs w:val="17"/>
              </w:rPr>
              <w:fldChar w:fldCharType="end"/>
            </w:r>
          </w:hyperlink>
        </w:p>
        <w:p w:rsidR="00FA7A4F" w:rsidRPr="00D37D01" w:rsidRDefault="007733F7"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040949">
              <w:rPr>
                <w:webHidden/>
                <w:sz w:val="17"/>
                <w:szCs w:val="17"/>
              </w:rPr>
              <w:t>5</w:t>
            </w:r>
            <w:r w:rsidR="00FA7A4F" w:rsidRPr="00D37D01">
              <w:rPr>
                <w:webHidden/>
                <w:sz w:val="17"/>
                <w:szCs w:val="17"/>
              </w:rPr>
              <w:fldChar w:fldCharType="end"/>
            </w:r>
          </w:hyperlink>
        </w:p>
        <w:p w:rsidR="00FA7A4F" w:rsidRPr="00D37D01" w:rsidRDefault="007733F7"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040949">
              <w:rPr>
                <w:webHidden/>
                <w:sz w:val="17"/>
                <w:szCs w:val="17"/>
              </w:rPr>
              <w:t>5</w:t>
            </w:r>
            <w:r w:rsidR="00FA7A4F" w:rsidRPr="00D37D01">
              <w:rPr>
                <w:webHidden/>
                <w:sz w:val="17"/>
                <w:szCs w:val="17"/>
              </w:rPr>
              <w:fldChar w:fldCharType="end"/>
            </w:r>
          </w:hyperlink>
        </w:p>
        <w:p w:rsidR="00FA7A4F" w:rsidRPr="00D37D01" w:rsidRDefault="007733F7"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040949">
              <w:rPr>
                <w:webHidden/>
                <w:sz w:val="17"/>
                <w:szCs w:val="17"/>
              </w:rPr>
              <w:t>6</w:t>
            </w:r>
            <w:r w:rsidR="00FA7A4F" w:rsidRPr="00D37D01">
              <w:rPr>
                <w:webHidden/>
                <w:sz w:val="17"/>
                <w:szCs w:val="17"/>
              </w:rPr>
              <w:fldChar w:fldCharType="end"/>
            </w:r>
          </w:hyperlink>
        </w:p>
        <w:p w:rsidR="00FA7A4F" w:rsidRPr="00D37D01" w:rsidRDefault="00040949" w:rsidP="003E1DAA">
          <w:pPr>
            <w:pStyle w:val="Obsah2"/>
            <w:rPr>
              <w:sz w:val="17"/>
              <w:szCs w:val="17"/>
              <w:lang w:eastAsia="sk-SK"/>
            </w:rPr>
          </w:pPr>
          <w:r>
            <w:fldChar w:fldCharType="begin"/>
          </w:r>
          <w:r>
            <w:instrText xml:space="preserve"> HYPERLINK \l "_Toc458515639" </w:instrText>
          </w:r>
          <w:r>
            <w:fldChar w:fldCharType="separate"/>
          </w:r>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ins w:id="32" w:author="Anna Nosková" w:date="2017-01-17T15:22:00Z">
            <w:r>
              <w:rPr>
                <w:webHidden/>
                <w:sz w:val="17"/>
                <w:szCs w:val="17"/>
              </w:rPr>
              <w:t>15</w:t>
            </w:r>
          </w:ins>
          <w:del w:id="33" w:author="Anna Nosková" w:date="2017-01-17T15:22:00Z">
            <w:r w:rsidR="001C4597" w:rsidDel="00040949">
              <w:rPr>
                <w:webHidden/>
                <w:sz w:val="17"/>
                <w:szCs w:val="17"/>
              </w:rPr>
              <w:delText>14</w:delText>
            </w:r>
          </w:del>
          <w:r w:rsidR="00FA7A4F" w:rsidRPr="00D37D01">
            <w:rPr>
              <w:webHidden/>
              <w:sz w:val="17"/>
              <w:szCs w:val="17"/>
            </w:rPr>
            <w:fldChar w:fldCharType="end"/>
          </w:r>
          <w:r>
            <w:rPr>
              <w:sz w:val="17"/>
              <w:szCs w:val="17"/>
            </w:rPr>
            <w:fldChar w:fldCharType="end"/>
          </w:r>
        </w:p>
        <w:p w:rsidR="00FA7A4F" w:rsidRPr="00D37D01" w:rsidRDefault="00040949" w:rsidP="003E1DAA">
          <w:pPr>
            <w:pStyle w:val="Obsah2"/>
            <w:rPr>
              <w:sz w:val="17"/>
              <w:szCs w:val="17"/>
              <w:lang w:eastAsia="sk-SK"/>
            </w:rPr>
          </w:pPr>
          <w:r>
            <w:fldChar w:fldCharType="begin"/>
          </w:r>
          <w:r>
            <w:instrText xml:space="preserve"> HYPERLINK \l "_Toc458515640" </w:instrText>
          </w:r>
          <w:r>
            <w:fldChar w:fldCharType="separate"/>
          </w:r>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ins w:id="34" w:author="Anna Nosková" w:date="2017-01-17T15:22:00Z">
            <w:r>
              <w:rPr>
                <w:webHidden/>
                <w:sz w:val="17"/>
                <w:szCs w:val="17"/>
              </w:rPr>
              <w:t>16</w:t>
            </w:r>
          </w:ins>
          <w:del w:id="35" w:author="Anna Nosková" w:date="2017-01-17T15:22:00Z">
            <w:r w:rsidR="001C4597" w:rsidDel="00040949">
              <w:rPr>
                <w:webHidden/>
                <w:sz w:val="17"/>
                <w:szCs w:val="17"/>
              </w:rPr>
              <w:delText>15</w:delText>
            </w:r>
          </w:del>
          <w:r w:rsidR="00FA7A4F" w:rsidRPr="00D37D01">
            <w:rPr>
              <w:webHidden/>
              <w:sz w:val="17"/>
              <w:szCs w:val="17"/>
            </w:rPr>
            <w:fldChar w:fldCharType="end"/>
          </w:r>
          <w:r>
            <w:rPr>
              <w:sz w:val="17"/>
              <w:szCs w:val="17"/>
            </w:rPr>
            <w:fldChar w:fldCharType="end"/>
          </w:r>
        </w:p>
        <w:p w:rsidR="00FA7A4F" w:rsidRPr="00D37D01" w:rsidRDefault="007733F7"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16</w:t>
            </w:r>
            <w:r w:rsidR="00FA7A4F" w:rsidRPr="00D37D01">
              <w:rPr>
                <w:noProof/>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16</w:t>
            </w:r>
            <w:r w:rsidR="00FA7A4F" w:rsidRPr="00D37D01">
              <w:rPr>
                <w:noProof/>
                <w:webHidden/>
                <w:sz w:val="17"/>
                <w:szCs w:val="17"/>
              </w:rPr>
              <w:fldChar w:fldCharType="end"/>
            </w:r>
          </w:hyperlink>
        </w:p>
        <w:p w:rsidR="00FA7A4F" w:rsidRPr="00D37D01" w:rsidRDefault="007733F7">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17</w:t>
            </w:r>
            <w:r w:rsidR="00FA7A4F" w:rsidRPr="00D37D01">
              <w:rPr>
                <w:b w:val="0"/>
                <w:noProof/>
                <w:webHidden/>
                <w:sz w:val="17"/>
                <w:szCs w:val="17"/>
              </w:rPr>
              <w:fldChar w:fldCharType="end"/>
            </w:r>
          </w:hyperlink>
        </w:p>
        <w:p w:rsidR="00FA7A4F" w:rsidRPr="00D37D01" w:rsidRDefault="007733F7"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rsidR="00FA7A4F" w:rsidRPr="00D37D01" w:rsidRDefault="007733F7"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rsidR="00FA7A4F" w:rsidRPr="00D37D01" w:rsidRDefault="007733F7"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rsidR="00FA7A4F" w:rsidRPr="00D37D01" w:rsidRDefault="007733F7"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040949">
              <w:rPr>
                <w:webHidden/>
                <w:sz w:val="17"/>
                <w:szCs w:val="17"/>
              </w:rPr>
              <w:t>18</w:t>
            </w:r>
            <w:r w:rsidR="00FA7A4F" w:rsidRPr="00D37D01">
              <w:rPr>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25</w:t>
            </w:r>
            <w:r w:rsidR="00FA7A4F" w:rsidRPr="00D37D01">
              <w:rPr>
                <w:noProof/>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25</w:t>
            </w:r>
            <w:r w:rsidR="00FA7A4F" w:rsidRPr="00D37D01">
              <w:rPr>
                <w:noProof/>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26</w:t>
            </w:r>
            <w:r w:rsidR="00FA7A4F" w:rsidRPr="00D37D01">
              <w:rPr>
                <w:noProof/>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27</w:t>
            </w:r>
            <w:r w:rsidR="00FA7A4F" w:rsidRPr="00D37D01">
              <w:rPr>
                <w:noProof/>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27</w:t>
            </w:r>
            <w:r w:rsidR="00FA7A4F" w:rsidRPr="00D37D01">
              <w:rPr>
                <w:noProof/>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28</w:t>
            </w:r>
            <w:r w:rsidR="00FA7A4F" w:rsidRPr="00D37D01">
              <w:rPr>
                <w:noProof/>
                <w:webHidden/>
                <w:sz w:val="17"/>
                <w:szCs w:val="17"/>
              </w:rPr>
              <w:fldChar w:fldCharType="end"/>
            </w:r>
          </w:hyperlink>
        </w:p>
        <w:p w:rsidR="00FA7A4F" w:rsidRPr="00D37D01" w:rsidRDefault="007733F7"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040949">
              <w:rPr>
                <w:webHidden/>
                <w:sz w:val="17"/>
                <w:szCs w:val="17"/>
              </w:rPr>
              <w:t>28</w:t>
            </w:r>
            <w:r w:rsidR="00FA7A4F" w:rsidRPr="00D37D01">
              <w:rPr>
                <w:webHidden/>
                <w:sz w:val="17"/>
                <w:szCs w:val="17"/>
              </w:rPr>
              <w:fldChar w:fldCharType="end"/>
            </w:r>
          </w:hyperlink>
        </w:p>
        <w:p w:rsidR="00FA7A4F" w:rsidRPr="00D37D01" w:rsidRDefault="007733F7"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sidR="00040949">
              <w:rPr>
                <w:webHidden/>
                <w:sz w:val="17"/>
                <w:szCs w:val="17"/>
              </w:rPr>
              <w:t>29</w:t>
            </w:r>
            <w:r w:rsidR="00FA7A4F" w:rsidRPr="00D37D01">
              <w:rPr>
                <w:webHidden/>
                <w:sz w:val="17"/>
                <w:szCs w:val="17"/>
              </w:rPr>
              <w:fldChar w:fldCharType="end"/>
            </w:r>
          </w:hyperlink>
        </w:p>
        <w:p w:rsidR="00FA7A4F" w:rsidRPr="00D37D01" w:rsidRDefault="007733F7"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040949">
              <w:rPr>
                <w:webHidden/>
                <w:sz w:val="17"/>
                <w:szCs w:val="17"/>
              </w:rPr>
              <w:t>29</w:t>
            </w:r>
            <w:r w:rsidR="00FA7A4F" w:rsidRPr="00D37D01">
              <w:rPr>
                <w:webHidden/>
                <w:sz w:val="17"/>
                <w:szCs w:val="17"/>
              </w:rPr>
              <w:fldChar w:fldCharType="end"/>
            </w:r>
          </w:hyperlink>
        </w:p>
        <w:p w:rsidR="00FA7A4F" w:rsidRPr="00D37D01" w:rsidRDefault="007733F7"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040949">
              <w:rPr>
                <w:webHidden/>
                <w:sz w:val="17"/>
                <w:szCs w:val="17"/>
              </w:rPr>
              <w:t>29</w:t>
            </w:r>
            <w:r w:rsidR="00FA7A4F" w:rsidRPr="00D37D01">
              <w:rPr>
                <w:webHidden/>
                <w:sz w:val="17"/>
                <w:szCs w:val="17"/>
              </w:rPr>
              <w:fldChar w:fldCharType="end"/>
            </w:r>
          </w:hyperlink>
        </w:p>
        <w:p w:rsidR="00FA7A4F" w:rsidRPr="00D37D01" w:rsidRDefault="007733F7"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sidR="00040949">
              <w:rPr>
                <w:webHidden/>
                <w:sz w:val="17"/>
                <w:szCs w:val="17"/>
              </w:rPr>
              <w:t>30</w:t>
            </w:r>
            <w:r w:rsidR="00FA7A4F" w:rsidRPr="00D37D01">
              <w:rPr>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60" w:history="1">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rsidR="00FA7A4F" w:rsidRPr="00D37D01" w:rsidRDefault="007733F7"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040949">
              <w:rPr>
                <w:webHidden/>
                <w:sz w:val="17"/>
                <w:szCs w:val="17"/>
              </w:rPr>
              <w:t>30</w:t>
            </w:r>
            <w:r w:rsidR="00FA7A4F" w:rsidRPr="00D37D01">
              <w:rPr>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30</w:t>
            </w:r>
            <w:r w:rsidR="00FA7A4F" w:rsidRPr="00D37D01">
              <w:rPr>
                <w:noProof/>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31</w:t>
            </w:r>
            <w:r w:rsidR="00FA7A4F" w:rsidRPr="00D37D01">
              <w:rPr>
                <w:noProof/>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76" w:history="1">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31</w:t>
            </w:r>
            <w:r w:rsidR="00FA7A4F" w:rsidRPr="00D37D01">
              <w:rPr>
                <w:noProof/>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77" w:history="1">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32</w:t>
            </w:r>
            <w:r w:rsidR="00FA7A4F" w:rsidRPr="00D37D01">
              <w:rPr>
                <w:noProof/>
                <w:webHidden/>
                <w:sz w:val="17"/>
                <w:szCs w:val="17"/>
              </w:rPr>
              <w:fldChar w:fldCharType="end"/>
            </w:r>
          </w:hyperlink>
        </w:p>
        <w:p w:rsidR="00FA7A4F" w:rsidRPr="00D37D01" w:rsidRDefault="007733F7">
          <w:pPr>
            <w:pStyle w:val="Obsah1"/>
            <w:rPr>
              <w:b w:val="0"/>
              <w:noProof/>
              <w:sz w:val="17"/>
              <w:szCs w:val="17"/>
              <w:lang w:val="sk-SK" w:eastAsia="sk-SK"/>
            </w:rPr>
          </w:pPr>
          <w:hyperlink w:anchor="_Toc458515678" w:history="1">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37</w:t>
            </w:r>
            <w:r w:rsidR="00FA7A4F" w:rsidRPr="00D37D01">
              <w:rPr>
                <w:b w:val="0"/>
                <w:noProof/>
                <w:webHidden/>
                <w:sz w:val="17"/>
                <w:szCs w:val="17"/>
              </w:rPr>
              <w:fldChar w:fldCharType="end"/>
            </w:r>
          </w:hyperlink>
        </w:p>
        <w:p w:rsidR="00FA7A4F" w:rsidRPr="00D37D01" w:rsidRDefault="007733F7" w:rsidP="003E1DAA">
          <w:pPr>
            <w:pStyle w:val="Obsah2"/>
            <w:rPr>
              <w:sz w:val="17"/>
              <w:szCs w:val="17"/>
              <w:lang w:eastAsia="sk-SK"/>
            </w:rPr>
          </w:pPr>
          <w:hyperlink w:anchor="_Toc458515679" w:history="1">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r w:rsidR="00040949">
              <w:rPr>
                <w:webHidden/>
                <w:sz w:val="17"/>
                <w:szCs w:val="17"/>
              </w:rPr>
              <w:t>37</w:t>
            </w:r>
            <w:r w:rsidR="00FA7A4F" w:rsidRPr="00D37D01">
              <w:rPr>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80" w:history="1">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38</w:t>
            </w:r>
            <w:r w:rsidR="00FA7A4F" w:rsidRPr="00D37D01">
              <w:rPr>
                <w:noProof/>
                <w:webHidden/>
                <w:sz w:val="17"/>
                <w:szCs w:val="17"/>
              </w:rPr>
              <w:fldChar w:fldCharType="end"/>
            </w:r>
          </w:hyperlink>
        </w:p>
        <w:p w:rsidR="00FA7A4F" w:rsidRPr="00D37D01" w:rsidRDefault="007733F7" w:rsidP="003E1DAA">
          <w:pPr>
            <w:pStyle w:val="Obsah2"/>
            <w:rPr>
              <w:sz w:val="17"/>
              <w:szCs w:val="17"/>
              <w:lang w:eastAsia="sk-SK"/>
            </w:rPr>
          </w:pPr>
          <w:hyperlink w:anchor="_Toc458515681" w:history="1">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r w:rsidR="00040949">
              <w:rPr>
                <w:webHidden/>
                <w:sz w:val="17"/>
                <w:szCs w:val="17"/>
              </w:rPr>
              <w:t>39</w:t>
            </w:r>
            <w:r w:rsidR="00FA7A4F" w:rsidRPr="00D37D01">
              <w:rPr>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82" w:history="1">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43</w:t>
            </w:r>
            <w:r w:rsidR="00FA7A4F" w:rsidRPr="00D37D01">
              <w:rPr>
                <w:noProof/>
                <w:webHidden/>
                <w:sz w:val="17"/>
                <w:szCs w:val="17"/>
              </w:rPr>
              <w:fldChar w:fldCharType="end"/>
            </w:r>
          </w:hyperlink>
        </w:p>
        <w:p w:rsidR="00FA7A4F" w:rsidRPr="00D37D01" w:rsidRDefault="007733F7" w:rsidP="003E1DAA">
          <w:pPr>
            <w:pStyle w:val="Obsah2"/>
            <w:rPr>
              <w:sz w:val="17"/>
              <w:szCs w:val="17"/>
              <w:lang w:eastAsia="sk-SK"/>
            </w:rPr>
          </w:pPr>
          <w:hyperlink w:anchor="_Toc458515683" w:history="1">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r w:rsidR="00040949">
              <w:rPr>
                <w:webHidden/>
                <w:sz w:val="17"/>
                <w:szCs w:val="17"/>
              </w:rPr>
              <w:t>68</w:t>
            </w:r>
            <w:r w:rsidR="00FA7A4F" w:rsidRPr="00D37D01">
              <w:rPr>
                <w:webHidden/>
                <w:sz w:val="17"/>
                <w:szCs w:val="17"/>
              </w:rPr>
              <w:fldChar w:fldCharType="end"/>
            </w:r>
          </w:hyperlink>
        </w:p>
        <w:p w:rsidR="00FA7A4F" w:rsidRPr="00D37D01" w:rsidRDefault="00040949" w:rsidP="003E1DAA">
          <w:pPr>
            <w:pStyle w:val="Obsah3"/>
            <w:rPr>
              <w:noProof/>
              <w:sz w:val="17"/>
              <w:szCs w:val="17"/>
              <w:lang w:val="sk-SK" w:eastAsia="sk-SK"/>
            </w:rPr>
          </w:pPr>
          <w:r>
            <w:fldChar w:fldCharType="begin"/>
          </w:r>
          <w:r>
            <w:instrText xml:space="preserve"> HYPERLINK \l "_Toc458515684" </w:instrText>
          </w:r>
          <w:r>
            <w:fldChar w:fldCharType="separate"/>
          </w:r>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ins w:id="36" w:author="Anna Nosková" w:date="2017-01-17T15:22:00Z">
            <w:r>
              <w:rPr>
                <w:noProof/>
                <w:webHidden/>
                <w:sz w:val="17"/>
                <w:szCs w:val="17"/>
              </w:rPr>
              <w:t>69</w:t>
            </w:r>
          </w:ins>
          <w:del w:id="37" w:author="Anna Nosková" w:date="2017-01-17T15:22:00Z">
            <w:r w:rsidR="001C4597" w:rsidDel="00040949">
              <w:rPr>
                <w:noProof/>
                <w:webHidden/>
                <w:sz w:val="17"/>
                <w:szCs w:val="17"/>
              </w:rPr>
              <w:delText>68</w:delText>
            </w:r>
          </w:del>
          <w:r w:rsidR="00FA7A4F" w:rsidRPr="00D37D01">
            <w:rPr>
              <w:noProof/>
              <w:webHidden/>
              <w:sz w:val="17"/>
              <w:szCs w:val="17"/>
            </w:rPr>
            <w:fldChar w:fldCharType="end"/>
          </w:r>
          <w:r>
            <w:rPr>
              <w:noProof/>
              <w:sz w:val="17"/>
              <w:szCs w:val="17"/>
            </w:rPr>
            <w:fldChar w:fldCharType="end"/>
          </w:r>
        </w:p>
        <w:p w:rsidR="00FA7A4F" w:rsidRPr="00D37D01" w:rsidRDefault="00040949" w:rsidP="003E1DAA">
          <w:pPr>
            <w:pStyle w:val="Obsah3"/>
            <w:rPr>
              <w:noProof/>
              <w:sz w:val="17"/>
              <w:szCs w:val="17"/>
              <w:lang w:val="sk-SK" w:eastAsia="sk-SK"/>
            </w:rPr>
          </w:pPr>
          <w:r>
            <w:fldChar w:fldCharType="begin"/>
          </w:r>
          <w:r>
            <w:instrText xml:space="preserve"> HYPERLINK \l "_Toc458515685" </w:instrText>
          </w:r>
          <w:r>
            <w:fldChar w:fldCharType="separate"/>
          </w:r>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ins w:id="38" w:author="Anna Nosková" w:date="2017-01-17T15:22:00Z">
            <w:r>
              <w:rPr>
                <w:noProof/>
                <w:webHidden/>
                <w:sz w:val="17"/>
                <w:szCs w:val="17"/>
              </w:rPr>
              <w:t>70</w:t>
            </w:r>
          </w:ins>
          <w:del w:id="39" w:author="Anna Nosková" w:date="2017-01-17T15:22:00Z">
            <w:r w:rsidR="001C4597" w:rsidDel="00040949">
              <w:rPr>
                <w:noProof/>
                <w:webHidden/>
                <w:sz w:val="17"/>
                <w:szCs w:val="17"/>
              </w:rPr>
              <w:delText>69</w:delText>
            </w:r>
          </w:del>
          <w:r w:rsidR="00FA7A4F" w:rsidRPr="00D37D01">
            <w:rPr>
              <w:noProof/>
              <w:webHidden/>
              <w:sz w:val="17"/>
              <w:szCs w:val="17"/>
            </w:rPr>
            <w:fldChar w:fldCharType="end"/>
          </w:r>
          <w:r>
            <w:rPr>
              <w:noProof/>
              <w:sz w:val="17"/>
              <w:szCs w:val="17"/>
            </w:rPr>
            <w:fldChar w:fldCharType="end"/>
          </w:r>
        </w:p>
        <w:p w:rsidR="00FA7A4F" w:rsidRPr="00D37D01" w:rsidRDefault="007733F7">
          <w:pPr>
            <w:pStyle w:val="Obsah1"/>
            <w:rPr>
              <w:b w:val="0"/>
              <w:noProof/>
              <w:sz w:val="17"/>
              <w:szCs w:val="17"/>
              <w:lang w:val="sk-SK" w:eastAsia="sk-SK"/>
            </w:rPr>
          </w:pPr>
          <w:hyperlink w:anchor="_Toc458515686" w:history="1">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72</w:t>
            </w:r>
            <w:r w:rsidR="00FA7A4F" w:rsidRPr="00D37D01">
              <w:rPr>
                <w:b w:val="0"/>
                <w:noProof/>
                <w:webHidden/>
                <w:sz w:val="17"/>
                <w:szCs w:val="17"/>
              </w:rPr>
              <w:fldChar w:fldCharType="end"/>
            </w:r>
          </w:hyperlink>
        </w:p>
        <w:p w:rsidR="00FA7A4F" w:rsidRPr="00D37D01" w:rsidRDefault="007733F7" w:rsidP="003E1DAA">
          <w:pPr>
            <w:pStyle w:val="Obsah2"/>
            <w:rPr>
              <w:sz w:val="17"/>
              <w:szCs w:val="17"/>
              <w:lang w:eastAsia="sk-SK"/>
            </w:rPr>
          </w:pPr>
          <w:hyperlink w:anchor="_Toc458515687" w:history="1">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r w:rsidR="00040949">
              <w:rPr>
                <w:webHidden/>
                <w:sz w:val="17"/>
                <w:szCs w:val="17"/>
              </w:rPr>
              <w:t>72</w:t>
            </w:r>
            <w:r w:rsidR="00FA7A4F" w:rsidRPr="00D37D01">
              <w:rPr>
                <w:webHidden/>
                <w:sz w:val="17"/>
                <w:szCs w:val="17"/>
              </w:rPr>
              <w:fldChar w:fldCharType="end"/>
            </w:r>
          </w:hyperlink>
        </w:p>
        <w:p w:rsidR="00FA7A4F" w:rsidRPr="00D37D01" w:rsidRDefault="007733F7" w:rsidP="003E1DAA">
          <w:pPr>
            <w:pStyle w:val="Obsah2"/>
            <w:rPr>
              <w:sz w:val="17"/>
              <w:szCs w:val="17"/>
              <w:lang w:eastAsia="sk-SK"/>
            </w:rPr>
          </w:pPr>
          <w:hyperlink w:anchor="_Toc458515688" w:history="1">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r w:rsidR="00040949">
              <w:rPr>
                <w:webHidden/>
                <w:sz w:val="17"/>
                <w:szCs w:val="17"/>
              </w:rPr>
              <w:t>73</w:t>
            </w:r>
            <w:r w:rsidR="00FA7A4F" w:rsidRPr="00D37D01">
              <w:rPr>
                <w:webHidden/>
                <w:sz w:val="17"/>
                <w:szCs w:val="17"/>
              </w:rPr>
              <w:fldChar w:fldCharType="end"/>
            </w:r>
          </w:hyperlink>
        </w:p>
        <w:p w:rsidR="00FA7A4F" w:rsidRPr="00D37D01" w:rsidRDefault="007733F7" w:rsidP="003E1DAA">
          <w:pPr>
            <w:pStyle w:val="Obsah2"/>
            <w:rPr>
              <w:sz w:val="17"/>
              <w:szCs w:val="17"/>
              <w:lang w:eastAsia="sk-SK"/>
            </w:rPr>
          </w:pPr>
          <w:hyperlink w:anchor="_Toc458515689" w:history="1">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r w:rsidR="00040949">
              <w:rPr>
                <w:webHidden/>
                <w:sz w:val="17"/>
                <w:szCs w:val="17"/>
              </w:rPr>
              <w:t>73</w:t>
            </w:r>
            <w:r w:rsidR="00FA7A4F" w:rsidRPr="00D37D01">
              <w:rPr>
                <w:webHidden/>
                <w:sz w:val="17"/>
                <w:szCs w:val="17"/>
              </w:rPr>
              <w:fldChar w:fldCharType="end"/>
            </w:r>
          </w:hyperlink>
        </w:p>
        <w:p w:rsidR="00FA7A4F" w:rsidRPr="00D37D01" w:rsidRDefault="007733F7" w:rsidP="003E1DAA">
          <w:pPr>
            <w:pStyle w:val="Obsah2"/>
            <w:rPr>
              <w:sz w:val="17"/>
              <w:szCs w:val="17"/>
              <w:lang w:eastAsia="sk-SK"/>
            </w:rPr>
          </w:pPr>
          <w:hyperlink w:anchor="_Toc458515690" w:history="1">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r w:rsidR="00040949">
              <w:rPr>
                <w:webHidden/>
                <w:sz w:val="17"/>
                <w:szCs w:val="17"/>
              </w:rPr>
              <w:t>75</w:t>
            </w:r>
            <w:r w:rsidR="00FA7A4F" w:rsidRPr="00D37D01">
              <w:rPr>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91" w:history="1">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75</w:t>
            </w:r>
            <w:r w:rsidR="00FA7A4F" w:rsidRPr="00D37D01">
              <w:rPr>
                <w:noProof/>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92" w:history="1">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75</w:t>
            </w:r>
            <w:r w:rsidR="00FA7A4F" w:rsidRPr="00D37D01">
              <w:rPr>
                <w:noProof/>
                <w:webHidden/>
                <w:sz w:val="17"/>
                <w:szCs w:val="17"/>
              </w:rPr>
              <w:fldChar w:fldCharType="end"/>
            </w:r>
          </w:hyperlink>
        </w:p>
        <w:p w:rsidR="00FA7A4F" w:rsidRPr="00D37D01" w:rsidRDefault="007733F7" w:rsidP="003E1DAA">
          <w:pPr>
            <w:pStyle w:val="Obsah3"/>
            <w:rPr>
              <w:noProof/>
              <w:sz w:val="17"/>
              <w:szCs w:val="17"/>
              <w:lang w:val="sk-SK" w:eastAsia="sk-SK"/>
            </w:rPr>
          </w:pPr>
          <w:hyperlink w:anchor="_Toc458515693" w:history="1">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r w:rsidR="00040949">
              <w:rPr>
                <w:noProof/>
                <w:webHidden/>
                <w:sz w:val="17"/>
                <w:szCs w:val="17"/>
              </w:rPr>
              <w:t>76</w:t>
            </w:r>
            <w:r w:rsidR="00FA7A4F" w:rsidRPr="00D37D01">
              <w:rPr>
                <w:noProof/>
                <w:webHidden/>
                <w:sz w:val="17"/>
                <w:szCs w:val="17"/>
              </w:rPr>
              <w:fldChar w:fldCharType="end"/>
            </w:r>
          </w:hyperlink>
        </w:p>
        <w:p w:rsidR="00FA7A4F" w:rsidRPr="00D37D01" w:rsidRDefault="007733F7">
          <w:pPr>
            <w:pStyle w:val="Obsah1"/>
            <w:rPr>
              <w:b w:val="0"/>
              <w:noProof/>
              <w:sz w:val="17"/>
              <w:szCs w:val="17"/>
              <w:lang w:val="sk-SK" w:eastAsia="sk-SK"/>
            </w:rPr>
          </w:pPr>
          <w:hyperlink w:anchor="_Toc458515694" w:history="1">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77</w:t>
            </w:r>
            <w:r w:rsidR="00FA7A4F" w:rsidRPr="00D37D01">
              <w:rPr>
                <w:b w:val="0"/>
                <w:noProof/>
                <w:webHidden/>
                <w:sz w:val="17"/>
                <w:szCs w:val="17"/>
              </w:rPr>
              <w:fldChar w:fldCharType="end"/>
            </w:r>
          </w:hyperlink>
        </w:p>
        <w:p w:rsidR="00FA7A4F" w:rsidRPr="00D37D01" w:rsidRDefault="007733F7">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79</w:t>
            </w:r>
            <w:r w:rsidR="00FA7A4F" w:rsidRPr="00D37D01">
              <w:rPr>
                <w:b w:val="0"/>
                <w:noProof/>
                <w:webHidden/>
                <w:sz w:val="17"/>
                <w:szCs w:val="17"/>
              </w:rPr>
              <w:fldChar w:fldCharType="end"/>
            </w:r>
          </w:hyperlink>
        </w:p>
        <w:p w:rsidR="00FA7A4F" w:rsidRPr="00D37D01" w:rsidRDefault="007733F7">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81</w:t>
            </w:r>
            <w:r w:rsidR="00FA7A4F" w:rsidRPr="00D37D01">
              <w:rPr>
                <w:b w:val="0"/>
                <w:noProof/>
                <w:webHidden/>
                <w:sz w:val="17"/>
                <w:szCs w:val="17"/>
              </w:rPr>
              <w:fldChar w:fldCharType="end"/>
            </w:r>
          </w:hyperlink>
        </w:p>
        <w:p w:rsidR="00FA7A4F" w:rsidRPr="00D37D01" w:rsidRDefault="007733F7"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040949">
              <w:rPr>
                <w:webHidden/>
                <w:sz w:val="17"/>
                <w:szCs w:val="17"/>
              </w:rPr>
              <w:t>81</w:t>
            </w:r>
            <w:r w:rsidR="00FA7A4F" w:rsidRPr="00D37D01">
              <w:rPr>
                <w:webHidden/>
                <w:sz w:val="17"/>
                <w:szCs w:val="17"/>
              </w:rPr>
              <w:fldChar w:fldCharType="end"/>
            </w:r>
          </w:hyperlink>
        </w:p>
        <w:p w:rsidR="00FA7A4F" w:rsidRPr="00D37D01" w:rsidRDefault="007733F7"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040949">
              <w:rPr>
                <w:webHidden/>
                <w:sz w:val="17"/>
                <w:szCs w:val="17"/>
              </w:rPr>
              <w:t>81</w:t>
            </w:r>
            <w:r w:rsidR="00FA7A4F" w:rsidRPr="00D37D01">
              <w:rPr>
                <w:webHidden/>
                <w:sz w:val="17"/>
                <w:szCs w:val="17"/>
              </w:rPr>
              <w:fldChar w:fldCharType="end"/>
            </w:r>
          </w:hyperlink>
        </w:p>
        <w:p w:rsidR="00FA7A4F" w:rsidRPr="00D37D01" w:rsidRDefault="007733F7"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040949">
              <w:rPr>
                <w:webHidden/>
                <w:sz w:val="17"/>
                <w:szCs w:val="17"/>
              </w:rPr>
              <w:t>82</w:t>
            </w:r>
            <w:r w:rsidR="00FA7A4F" w:rsidRPr="00D37D01">
              <w:rPr>
                <w:webHidden/>
                <w:sz w:val="17"/>
                <w:szCs w:val="17"/>
              </w:rPr>
              <w:fldChar w:fldCharType="end"/>
            </w:r>
          </w:hyperlink>
        </w:p>
        <w:p w:rsidR="00FA7A4F" w:rsidRPr="00D37D01" w:rsidRDefault="007733F7">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85</w:t>
            </w:r>
            <w:r w:rsidR="00FA7A4F" w:rsidRPr="00D37D01">
              <w:rPr>
                <w:b w:val="0"/>
                <w:noProof/>
                <w:webHidden/>
                <w:sz w:val="17"/>
                <w:szCs w:val="17"/>
              </w:rPr>
              <w:fldChar w:fldCharType="end"/>
            </w:r>
          </w:hyperlink>
        </w:p>
        <w:p w:rsidR="00FA7A4F" w:rsidRPr="00D37D01" w:rsidRDefault="007733F7">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040949">
              <w:rPr>
                <w:b w:val="0"/>
                <w:noProof/>
                <w:webHidden/>
                <w:sz w:val="17"/>
                <w:szCs w:val="17"/>
              </w:rPr>
              <w:t>86</w:t>
            </w:r>
            <w:r w:rsidR="00FA7A4F" w:rsidRPr="00D37D01">
              <w:rPr>
                <w:b w:val="0"/>
                <w:noProof/>
                <w:webHidden/>
                <w:sz w:val="17"/>
                <w:szCs w:val="17"/>
              </w:rPr>
              <w:fldChar w:fldCharType="end"/>
            </w:r>
          </w:hyperlink>
        </w:p>
        <w:p w:rsidR="00551D65" w:rsidRPr="00D37D01" w:rsidRDefault="00551D65">
          <w:pPr>
            <w:rPr>
              <w:sz w:val="17"/>
              <w:szCs w:val="17"/>
            </w:rPr>
          </w:pPr>
          <w:r w:rsidRPr="00D37D01">
            <w:rPr>
              <w:b/>
              <w:bCs/>
              <w:sz w:val="17"/>
              <w:szCs w:val="17"/>
            </w:rPr>
            <w:fldChar w:fldCharType="end"/>
          </w:r>
        </w:p>
      </w:sdtContent>
    </w:sdt>
    <w:p w:rsidR="000E1749" w:rsidRPr="00D37D01" w:rsidRDefault="000E1749" w:rsidP="007F7349">
      <w:pPr>
        <w:spacing w:line="288" w:lineRule="auto"/>
        <w:rPr>
          <w:rFonts w:cs="Arial"/>
          <w:b/>
          <w:i/>
          <w:iCs/>
          <w:sz w:val="17"/>
          <w:szCs w:val="17"/>
          <w:lang w:val="sk-SK"/>
        </w:rPr>
      </w:pPr>
    </w:p>
    <w:p w:rsidR="000F423E" w:rsidRDefault="000F423E" w:rsidP="000F423E">
      <w:pPr>
        <w:pStyle w:val="Nadpis1"/>
        <w:spacing w:line="480" w:lineRule="auto"/>
        <w:rPr>
          <w:lang w:val="sk-SK"/>
        </w:rPr>
      </w:pPr>
      <w:bookmarkStart w:id="40" w:name="_Toc458515635"/>
      <w:bookmarkStart w:id="41" w:name="_Toc417648874"/>
      <w:bookmarkStart w:id="42" w:name="_Toc440354963"/>
      <w:bookmarkStart w:id="43" w:name="_Toc440375294"/>
      <w:r>
        <w:rPr>
          <w:lang w:val="sk-SK"/>
        </w:rPr>
        <w:t>1.</w:t>
      </w:r>
      <w:r>
        <w:rPr>
          <w:lang w:val="sk-SK"/>
        </w:rPr>
        <w:tab/>
        <w:t>Všeobecné informácie</w:t>
      </w:r>
      <w:bookmarkEnd w:id="40"/>
    </w:p>
    <w:p w:rsidR="00551D65" w:rsidRPr="00095609" w:rsidRDefault="00551D65" w:rsidP="00551D65">
      <w:pPr>
        <w:pStyle w:val="Nadpis2"/>
        <w:spacing w:line="480" w:lineRule="auto"/>
        <w:rPr>
          <w:b/>
          <w:lang w:val="sk-SK"/>
        </w:rPr>
      </w:pPr>
      <w:bookmarkStart w:id="44" w:name="_Toc458515636"/>
      <w:r w:rsidRPr="00095609">
        <w:rPr>
          <w:b/>
          <w:lang w:val="sk-SK"/>
        </w:rPr>
        <w:t>1.1</w:t>
      </w:r>
      <w:r w:rsidRPr="00095609">
        <w:rPr>
          <w:b/>
          <w:lang w:val="sk-SK"/>
        </w:rPr>
        <w:tab/>
        <w:t>Cieľ príručky</w:t>
      </w:r>
      <w:bookmarkEnd w:id="44"/>
    </w:p>
    <w:p w:rsidR="000867AE" w:rsidRPr="00D608D6" w:rsidRDefault="000867AE" w:rsidP="008C2173">
      <w:pPr>
        <w:pStyle w:val="BodyText1"/>
        <w:jc w:val="both"/>
        <w:rPr>
          <w:lang w:val="sk-SK"/>
        </w:rPr>
      </w:pPr>
      <w:bookmarkStart w:id="45" w:name="_Toc417132717"/>
      <w:bookmarkEnd w:id="41"/>
      <w:bookmarkEnd w:id="42"/>
      <w:bookmarkEnd w:id="43"/>
      <w:bookmarkEnd w:id="45"/>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r w:rsidR="00496FE2" w:rsidRPr="00D608D6">
        <w:rPr>
          <w:lang w:val="sk-SK"/>
        </w:rPr>
        <w:t>ŽoNFP</w:t>
      </w:r>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rsidR="00427C26" w:rsidRPr="00D608D6" w:rsidRDefault="00427C26" w:rsidP="008C2173">
      <w:pPr>
        <w:pStyle w:val="BodyText1"/>
        <w:jc w:val="both"/>
        <w:rPr>
          <w:lang w:val="sk-SK"/>
        </w:rPr>
      </w:pPr>
      <w:r w:rsidRPr="00D608D6">
        <w:rPr>
          <w:lang w:val="sk-SK"/>
        </w:rPr>
        <w:t xml:space="preserve">Ustanovenia tejto príručky sú pre žiadateľa záväzné počas prípravy </w:t>
      </w:r>
      <w:r w:rsidR="0050335B" w:rsidRPr="00D608D6">
        <w:rPr>
          <w:lang w:val="sk-SK"/>
        </w:rPr>
        <w:t>ŽoNFP</w:t>
      </w:r>
      <w:r w:rsidRPr="00D608D6">
        <w:rPr>
          <w:lang w:val="sk-SK"/>
        </w:rPr>
        <w:t xml:space="preserve">, po schválení </w:t>
      </w:r>
      <w:r w:rsidR="0050335B" w:rsidRPr="00D608D6">
        <w:rPr>
          <w:lang w:val="sk-SK"/>
        </w:rPr>
        <w:t>Žo</w:t>
      </w:r>
      <w:r w:rsidRPr="00D608D6">
        <w:rPr>
          <w:lang w:val="sk-SK"/>
        </w:rPr>
        <w:t xml:space="preserve">NFP, ako </w:t>
      </w:r>
      <w:r w:rsidR="00057C0A" w:rsidRPr="00D608D6">
        <w:rPr>
          <w:lang w:val="sk-SK"/>
        </w:rPr>
        <w:t>aj po podpise zmluvy o</w:t>
      </w:r>
      <w:r w:rsidRPr="00D608D6">
        <w:rPr>
          <w:lang w:val="sk-SK"/>
        </w:rPr>
        <w:t xml:space="preserve"> NFP.</w:t>
      </w:r>
    </w:p>
    <w:p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r w:rsidR="0050335B" w:rsidRPr="00D608D6">
        <w:rPr>
          <w:lang w:val="sk-SK"/>
        </w:rPr>
        <w:t>Žo</w:t>
      </w:r>
      <w:r w:rsidRPr="00D608D6">
        <w:rPr>
          <w:lang w:val="sk-SK"/>
        </w:rPr>
        <w:t xml:space="preserve">NFP a jeho príloh. Príručka zároveň oboznamuje potenciálneho žiadateľa o NFP s organizačnými a vecnými aspektmi nevyhnutnými na vypracovanie projektu. </w:t>
      </w:r>
    </w:p>
    <w:p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v prílohe </w:t>
      </w:r>
      <w:r w:rsidR="00496FE2" w:rsidRPr="00D608D6">
        <w:rPr>
          <w:lang w:val="sk-SK"/>
        </w:rPr>
        <w:t>vyzvania/</w:t>
      </w:r>
      <w:r w:rsidRPr="00D608D6">
        <w:rPr>
          <w:lang w:val="sk-SK"/>
        </w:rPr>
        <w:t>výzvy</w:t>
      </w:r>
      <w:r w:rsidR="00496FE2" w:rsidRPr="00D608D6">
        <w:rPr>
          <w:lang w:val="sk-SK"/>
        </w:rPr>
        <w:t xml:space="preserve"> „</w:t>
      </w:r>
      <w:r w:rsidRPr="00D608D6">
        <w:rPr>
          <w:b/>
          <w:lang w:val="sk-SK"/>
        </w:rPr>
        <w:t xml:space="preserve">Špecifiká </w:t>
      </w:r>
      <w:r w:rsidR="00496FE2" w:rsidRPr="00D608D6">
        <w:rPr>
          <w:b/>
          <w:lang w:val="sk-SK"/>
        </w:rPr>
        <w:t>vyzvania/</w:t>
      </w:r>
      <w:r w:rsidRPr="00D608D6">
        <w:rPr>
          <w:b/>
          <w:lang w:val="sk-SK"/>
        </w:rPr>
        <w:t>výzvy</w:t>
      </w:r>
      <w:r w:rsidR="00496FE2" w:rsidRPr="00D608D6">
        <w:rPr>
          <w:b/>
          <w:lang w:val="sk-SK"/>
        </w:rPr>
        <w:t>“</w:t>
      </w:r>
      <w:r w:rsidRPr="00D608D6">
        <w:rPr>
          <w:lang w:val="sk-SK"/>
        </w:rPr>
        <w:t xml:space="preserve">. Táto príloha je vypracovaná na úrovni RO </w:t>
      </w:r>
      <w:r w:rsidR="00496FE2" w:rsidRPr="00D608D6">
        <w:rPr>
          <w:lang w:val="sk-SK"/>
        </w:rPr>
        <w:t xml:space="preserve">pre OP EVS </w:t>
      </w:r>
      <w:r w:rsidRPr="00D608D6">
        <w:rPr>
          <w:lang w:val="sk-SK"/>
        </w:rPr>
        <w:t xml:space="preserve">samostatne ku </w:t>
      </w:r>
      <w:r w:rsidR="00F55A4B" w:rsidRPr="00D608D6">
        <w:rPr>
          <w:lang w:val="sk-SK"/>
        </w:rPr>
        <w:t>každému vyzvaniu</w:t>
      </w:r>
      <w:r w:rsidR="00496FE2" w:rsidRPr="00D608D6">
        <w:rPr>
          <w:lang w:val="sk-SK"/>
        </w:rPr>
        <w:t>/výzve na</w:t>
      </w:r>
      <w:r w:rsidRPr="00D608D6">
        <w:rPr>
          <w:lang w:val="sk-SK"/>
        </w:rPr>
        <w:t xml:space="preserve"> predkladan</w:t>
      </w:r>
      <w:r w:rsidR="00496FE2" w:rsidRPr="00D608D6">
        <w:rPr>
          <w:lang w:val="sk-SK"/>
        </w:rPr>
        <w:t xml:space="preserve">ie </w:t>
      </w:r>
      <w:r w:rsidR="0050335B" w:rsidRPr="00D608D6">
        <w:rPr>
          <w:lang w:val="sk-SK"/>
        </w:rPr>
        <w:t>Žo</w:t>
      </w:r>
      <w:r w:rsidR="00496FE2" w:rsidRPr="00D608D6">
        <w:rPr>
          <w:lang w:val="sk-SK"/>
        </w:rPr>
        <w:t>NFP.</w:t>
      </w:r>
    </w:p>
    <w:p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3"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rsidR="007708E2" w:rsidRPr="000F423E" w:rsidRDefault="000F423E" w:rsidP="000F423E">
      <w:pPr>
        <w:pStyle w:val="Nadpis2"/>
        <w:spacing w:line="480" w:lineRule="auto"/>
        <w:rPr>
          <w:b/>
          <w:lang w:val="sk-SK"/>
        </w:rPr>
      </w:pPr>
      <w:bookmarkStart w:id="46" w:name="_Toc417132480"/>
      <w:bookmarkStart w:id="47" w:name="_Toc417648877"/>
      <w:bookmarkStart w:id="48" w:name="_Toc440354966"/>
      <w:bookmarkStart w:id="49" w:name="_Toc440375297"/>
      <w:bookmarkStart w:id="50" w:name="_Toc458432885"/>
      <w:bookmarkStart w:id="51" w:name="_Toc458515637"/>
      <w:r w:rsidRPr="000F423E">
        <w:rPr>
          <w:b/>
          <w:lang w:val="sk-SK"/>
        </w:rPr>
        <w:t>1.2</w:t>
      </w:r>
      <w:r w:rsidRPr="000F423E">
        <w:rPr>
          <w:b/>
          <w:lang w:val="sk-SK"/>
        </w:rPr>
        <w:tab/>
      </w:r>
      <w:r w:rsidR="001918B9" w:rsidRPr="000F423E">
        <w:rPr>
          <w:b/>
          <w:lang w:val="sk-SK"/>
        </w:rPr>
        <w:t>Platnosť príručky</w:t>
      </w:r>
      <w:bookmarkEnd w:id="46"/>
      <w:bookmarkEnd w:id="47"/>
      <w:bookmarkEnd w:id="48"/>
      <w:bookmarkEnd w:id="49"/>
      <w:bookmarkEnd w:id="50"/>
      <w:bookmarkEnd w:id="51"/>
    </w:p>
    <w:p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Príručka</w:t>
      </w:r>
      <w:r w:rsidR="00C85E20" w:rsidRPr="007708E2">
        <w:rPr>
          <w:rFonts w:ascii="Arial" w:hAnsi="Arial" w:cs="Arial"/>
          <w:sz w:val="19"/>
          <w:szCs w:val="19"/>
          <w:lang w:val="sk-SK"/>
        </w:rPr>
        <w:t>, v</w:t>
      </w:r>
      <w:r w:rsidRPr="007708E2">
        <w:rPr>
          <w:rFonts w:ascii="Arial" w:hAnsi="Arial" w:cs="Arial"/>
          <w:sz w:val="19"/>
          <w:szCs w:val="19"/>
          <w:lang w:val="sk-SK"/>
        </w:rPr>
        <w:t xml:space="preserve">erzia </w:t>
      </w:r>
      <w:r w:rsidR="00730EA9" w:rsidRPr="007708E2">
        <w:rPr>
          <w:rFonts w:ascii="Arial" w:hAnsi="Arial" w:cs="Arial"/>
          <w:sz w:val="19"/>
          <w:szCs w:val="19"/>
          <w:lang w:val="sk-SK"/>
        </w:rPr>
        <w:t>2.</w:t>
      </w:r>
      <w:ins w:id="52" w:author="Zuzana Hušeková" w:date="2017-02-16T08:22:00Z">
        <w:r w:rsidR="00D33EB8">
          <w:rPr>
            <w:rFonts w:ascii="Arial" w:hAnsi="Arial" w:cs="Arial"/>
            <w:sz w:val="19"/>
            <w:szCs w:val="19"/>
            <w:lang w:val="sk-SK"/>
          </w:rPr>
          <w:t>4</w:t>
        </w:r>
      </w:ins>
      <w:del w:id="53" w:author="Zuzana Hušeková" w:date="2017-02-16T08:22:00Z">
        <w:r w:rsidR="000B2031" w:rsidDel="00D33EB8">
          <w:rPr>
            <w:rFonts w:ascii="Arial" w:hAnsi="Arial" w:cs="Arial"/>
            <w:sz w:val="19"/>
            <w:szCs w:val="19"/>
            <w:lang w:val="sk-SK"/>
          </w:rPr>
          <w:delText>3</w:delText>
        </w:r>
      </w:del>
      <w:r w:rsidR="00730EA9" w:rsidRPr="007708E2">
        <w:rPr>
          <w:rFonts w:ascii="Arial" w:hAnsi="Arial" w:cs="Arial"/>
          <w:sz w:val="19"/>
          <w:szCs w:val="19"/>
          <w:lang w:val="sk-SK"/>
        </w:rPr>
        <w:t xml:space="preserve"> </w:t>
      </w:r>
      <w:r w:rsidRPr="007708E2">
        <w:rPr>
          <w:rFonts w:ascii="Arial" w:hAnsi="Arial" w:cs="Arial"/>
          <w:sz w:val="19"/>
          <w:szCs w:val="19"/>
          <w:lang w:val="sk-SK"/>
        </w:rPr>
        <w:t>je platná</w:t>
      </w:r>
      <w:r w:rsidR="00F11F64" w:rsidRPr="007708E2">
        <w:rPr>
          <w:rFonts w:ascii="Arial" w:hAnsi="Arial" w:cs="Arial"/>
          <w:sz w:val="19"/>
          <w:szCs w:val="19"/>
          <w:lang w:val="sk-SK"/>
        </w:rPr>
        <w:t xml:space="preserve"> od </w:t>
      </w:r>
      <w:ins w:id="54" w:author="Zuzana Hušeková" w:date="2017-02-16T10:14:00Z">
        <w:r w:rsidR="00F74B24">
          <w:rPr>
            <w:rFonts w:ascii="Arial" w:hAnsi="Arial" w:cs="Arial"/>
            <w:sz w:val="19"/>
            <w:szCs w:val="19"/>
            <w:lang w:val="sk-SK"/>
          </w:rPr>
          <w:t>17</w:t>
        </w:r>
      </w:ins>
      <w:del w:id="55" w:author="Zuzana Hušeková" w:date="2017-02-16T10:14:00Z">
        <w:r w:rsidR="00AB25F6" w:rsidRPr="00F74B24" w:rsidDel="00F74B24">
          <w:rPr>
            <w:rFonts w:ascii="Arial" w:hAnsi="Arial" w:cs="Arial"/>
            <w:sz w:val="19"/>
            <w:szCs w:val="19"/>
            <w:lang w:val="sk-SK"/>
          </w:rPr>
          <w:delText>02</w:delText>
        </w:r>
      </w:del>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ins w:id="56" w:author="Zuzana Hušeková" w:date="2017-02-16T10:14:00Z">
        <w:r w:rsidR="00F74B24">
          <w:rPr>
            <w:rFonts w:ascii="Arial" w:hAnsi="Arial" w:cs="Arial"/>
            <w:sz w:val="19"/>
            <w:szCs w:val="19"/>
            <w:lang w:val="sk-SK"/>
          </w:rPr>
          <w:t>02</w:t>
        </w:r>
      </w:ins>
      <w:del w:id="57" w:author="Zuzana Hušeková" w:date="2017-02-16T10:14:00Z">
        <w:r w:rsidR="00AB25F6" w:rsidRPr="00F74B24" w:rsidDel="00F74B24">
          <w:rPr>
            <w:rFonts w:ascii="Arial" w:hAnsi="Arial" w:cs="Arial"/>
            <w:sz w:val="19"/>
            <w:szCs w:val="19"/>
            <w:lang w:val="sk-SK"/>
          </w:rPr>
          <w:delText>11</w:delText>
        </w:r>
      </w:del>
      <w:r w:rsidR="00730EA9" w:rsidRPr="00F74B24">
        <w:rPr>
          <w:rFonts w:ascii="Arial" w:hAnsi="Arial" w:cs="Arial"/>
          <w:sz w:val="19"/>
          <w:szCs w:val="19"/>
          <w:lang w:val="sk-SK"/>
        </w:rPr>
        <w:t>.201</w:t>
      </w:r>
      <w:ins w:id="58" w:author="Zuzana Hušeková" w:date="2017-02-16T10:14:00Z">
        <w:r w:rsidR="00F74B24">
          <w:rPr>
            <w:rFonts w:ascii="Arial" w:hAnsi="Arial" w:cs="Arial"/>
            <w:sz w:val="19"/>
            <w:szCs w:val="19"/>
            <w:lang w:val="sk-SK"/>
          </w:rPr>
          <w:t>7</w:t>
        </w:r>
      </w:ins>
      <w:del w:id="59" w:author="Zuzana Hušeková" w:date="2017-02-16T10:14:00Z">
        <w:r w:rsidR="00730EA9" w:rsidRPr="00F74B24" w:rsidDel="00F74B24">
          <w:rPr>
            <w:rFonts w:ascii="Arial" w:hAnsi="Arial" w:cs="Arial"/>
            <w:sz w:val="19"/>
            <w:szCs w:val="19"/>
            <w:lang w:val="sk-SK"/>
          </w:rPr>
          <w:delText>6</w:delText>
        </w:r>
      </w:del>
      <w:r w:rsidR="00730EA9" w:rsidRPr="00F74B24">
        <w:rPr>
          <w:rFonts w:ascii="Arial" w:hAnsi="Arial" w:cs="Arial"/>
          <w:sz w:val="19"/>
          <w:szCs w:val="19"/>
          <w:lang w:val="sk-SK"/>
        </w:rPr>
        <w:t xml:space="preserve"> </w:t>
      </w:r>
      <w:r w:rsidRPr="00F74B24">
        <w:rPr>
          <w:rFonts w:ascii="Arial" w:hAnsi="Arial" w:cs="Arial"/>
          <w:sz w:val="19"/>
          <w:szCs w:val="19"/>
          <w:lang w:val="sk-SK"/>
        </w:rPr>
        <w:t xml:space="preserve">a účinná od </w:t>
      </w:r>
      <w:ins w:id="60" w:author="Zuzana Hušeková" w:date="2017-02-16T10:14:00Z">
        <w:r w:rsidR="00F74B24">
          <w:rPr>
            <w:rFonts w:ascii="Arial" w:hAnsi="Arial" w:cs="Arial"/>
            <w:sz w:val="19"/>
            <w:szCs w:val="19"/>
            <w:lang w:val="sk-SK"/>
          </w:rPr>
          <w:t>17</w:t>
        </w:r>
      </w:ins>
      <w:del w:id="61" w:author="Zuzana Hušeková" w:date="2017-02-16T10:14:00Z">
        <w:r w:rsidR="00AB25F6" w:rsidRPr="00F74B24" w:rsidDel="00F74B24">
          <w:rPr>
            <w:rFonts w:ascii="Arial" w:hAnsi="Arial" w:cs="Arial"/>
            <w:sz w:val="19"/>
            <w:szCs w:val="19"/>
            <w:lang w:val="sk-SK"/>
          </w:rPr>
          <w:delText>02</w:delText>
        </w:r>
      </w:del>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ins w:id="62" w:author="Zuzana Hušeková" w:date="2017-02-16T10:14:00Z">
        <w:r w:rsidR="00F74B24">
          <w:rPr>
            <w:rFonts w:ascii="Arial" w:hAnsi="Arial" w:cs="Arial"/>
            <w:sz w:val="19"/>
            <w:szCs w:val="19"/>
            <w:lang w:val="sk-SK"/>
          </w:rPr>
          <w:t>02</w:t>
        </w:r>
      </w:ins>
      <w:del w:id="63" w:author="Zuzana Hušeková" w:date="2017-02-16T10:14:00Z">
        <w:r w:rsidR="00AB25F6" w:rsidRPr="00F74B24" w:rsidDel="00F74B24">
          <w:rPr>
            <w:rFonts w:ascii="Arial" w:hAnsi="Arial" w:cs="Arial"/>
            <w:sz w:val="19"/>
            <w:szCs w:val="19"/>
            <w:lang w:val="sk-SK"/>
          </w:rPr>
          <w:delText>11</w:delText>
        </w:r>
      </w:del>
      <w:r w:rsidR="00730EA9" w:rsidRPr="00F74B24">
        <w:rPr>
          <w:rFonts w:ascii="Arial" w:hAnsi="Arial" w:cs="Arial"/>
          <w:sz w:val="19"/>
          <w:szCs w:val="19"/>
          <w:lang w:val="sk-SK"/>
        </w:rPr>
        <w:t>.201</w:t>
      </w:r>
      <w:ins w:id="64" w:author="Zuzana Hušeková" w:date="2017-02-16T10:14:00Z">
        <w:r w:rsidR="00F74B24">
          <w:rPr>
            <w:rFonts w:ascii="Arial" w:hAnsi="Arial" w:cs="Arial"/>
            <w:sz w:val="19"/>
            <w:szCs w:val="19"/>
            <w:lang w:val="sk-SK"/>
          </w:rPr>
          <w:t>7</w:t>
        </w:r>
      </w:ins>
      <w:del w:id="65" w:author="Zuzana Hušeková" w:date="2017-02-16T10:14:00Z">
        <w:r w:rsidR="00730EA9" w:rsidRPr="00F74B24" w:rsidDel="00F74B24">
          <w:rPr>
            <w:rFonts w:ascii="Arial" w:hAnsi="Arial" w:cs="Arial"/>
            <w:sz w:val="19"/>
            <w:szCs w:val="19"/>
            <w:lang w:val="sk-SK"/>
          </w:rPr>
          <w:delText>6</w:delText>
        </w:r>
      </w:del>
      <w:r w:rsidRPr="007708E2">
        <w:rPr>
          <w:rFonts w:ascii="Arial" w:hAnsi="Arial" w:cs="Arial"/>
          <w:sz w:val="19"/>
          <w:szCs w:val="19"/>
          <w:lang w:val="sk-SK"/>
        </w:rPr>
        <w:t>.</w:t>
      </w:r>
    </w:p>
    <w:p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 xml:space="preserve">riadi v procese prípravy ŽoNFP až do momentu uzavretia zmluvy o NFP, kedy sa žiadateľ stáva prijímateľom a riadi sa Príručkou pre prijímateľa. Ustanovenia príručky pre žiadateľa však ostávajú pre prijímateľa (po podpise zmluvy o NFP) aj naďalej záväzné. </w:t>
      </w:r>
      <w:r w:rsidRPr="007708E2" w:rsidDel="001918B9">
        <w:rPr>
          <w:rFonts w:ascii="Arial" w:hAnsi="Arial" w:cs="Arial"/>
          <w:sz w:val="19"/>
          <w:szCs w:val="19"/>
          <w:lang w:val="sk-SK"/>
        </w:rPr>
        <w:t xml:space="preserve"> </w:t>
      </w:r>
    </w:p>
    <w:p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4"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5"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rsidR="001918B9" w:rsidRPr="007708E2" w:rsidRDefault="001918B9" w:rsidP="00F344DC">
      <w:pPr>
        <w:pStyle w:val="Default"/>
        <w:jc w:val="both"/>
        <w:rPr>
          <w:rFonts w:ascii="Arial" w:hAnsi="Arial" w:cs="Arial"/>
          <w:sz w:val="19"/>
          <w:szCs w:val="19"/>
          <w:lang w:val="sk-SK"/>
        </w:rPr>
      </w:pPr>
    </w:p>
    <w:p w:rsidR="007708E2" w:rsidRPr="000F423E" w:rsidRDefault="000F423E" w:rsidP="00F344DC">
      <w:pPr>
        <w:pStyle w:val="Nadpis2"/>
        <w:spacing w:before="0" w:after="160" w:line="300" w:lineRule="auto"/>
        <w:rPr>
          <w:b/>
          <w:lang w:val="sk-SK"/>
        </w:rPr>
      </w:pPr>
      <w:bookmarkStart w:id="66" w:name="_Toc417132481"/>
      <w:bookmarkStart w:id="67" w:name="_Toc417648878"/>
      <w:bookmarkStart w:id="68" w:name="_Toc440354967"/>
      <w:bookmarkStart w:id="69" w:name="_Toc440375298"/>
      <w:bookmarkStart w:id="70" w:name="_Toc458432886"/>
      <w:bookmarkStart w:id="71" w:name="_Toc458515638"/>
      <w:r w:rsidRPr="000F423E">
        <w:rPr>
          <w:b/>
          <w:lang w:val="sk-SK"/>
        </w:rPr>
        <w:t>1.3</w:t>
      </w:r>
      <w:r w:rsidRPr="000F423E">
        <w:rPr>
          <w:b/>
          <w:lang w:val="sk-SK"/>
        </w:rPr>
        <w:tab/>
      </w:r>
      <w:r w:rsidR="00496FE2" w:rsidRPr="000F423E">
        <w:rPr>
          <w:b/>
          <w:lang w:val="sk-SK"/>
        </w:rPr>
        <w:t>Definícia pojmov</w:t>
      </w:r>
      <w:bookmarkEnd w:id="66"/>
      <w:bookmarkEnd w:id="67"/>
      <w:bookmarkEnd w:id="68"/>
      <w:bookmarkEnd w:id="69"/>
      <w:bookmarkEnd w:id="70"/>
      <w:bookmarkEnd w:id="71"/>
    </w:p>
    <w:p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(cost benefit analysis)</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7708E2">
        <w:rPr>
          <w:rFonts w:ascii="Arial" w:hAnsi="Arial" w:cs="Arial"/>
          <w:sz w:val="19"/>
          <w:szCs w:val="19"/>
          <w:lang w:val="sk-SK"/>
        </w:rPr>
        <w:t xml:space="preserve">monetarizovaných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certifikáciu výkazov výdavkov a žiadostí o platbu prijímateľov pred zaslaním Európskej komisií,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(efficiency)</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r w:rsidR="0072334C" w:rsidRPr="007708E2">
        <w:rPr>
          <w:rFonts w:ascii="Arial" w:hAnsi="Arial" w:cs="Arial"/>
          <w:sz w:val="19"/>
          <w:szCs w:val="19"/>
          <w:lang w:val="sk-SK"/>
        </w:rPr>
        <w:t>Žo</w:t>
      </w:r>
      <w:r w:rsidRPr="007708E2">
        <w:rPr>
          <w:rFonts w:ascii="Arial" w:hAnsi="Arial" w:cs="Arial"/>
          <w:sz w:val="19"/>
          <w:szCs w:val="19"/>
          <w:lang w:val="sk-SK"/>
        </w:rPr>
        <w:t>NFP</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rsidR="001516D9" w:rsidRPr="001516D9" w:rsidRDefault="001516D9" w:rsidP="00062A9E">
      <w:pPr>
        <w:pStyle w:val="AODefPara"/>
        <w:numPr>
          <w:ilvl w:val="0"/>
          <w:numId w:val="45"/>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r w:rsidR="00BE6851" w:rsidRPr="007708E2">
        <w:rPr>
          <w:rFonts w:ascii="Arial" w:hAnsi="Arial" w:cs="Arial"/>
          <w:sz w:val="19"/>
          <w:szCs w:val="19"/>
          <w:lang w:val="sk-SK"/>
        </w:rPr>
        <w:t>Žo</w:t>
      </w:r>
      <w:r w:rsidRPr="007708E2">
        <w:rPr>
          <w:rFonts w:ascii="Arial" w:hAnsi="Arial" w:cs="Arial"/>
          <w:sz w:val="19"/>
          <w:szCs w:val="19"/>
          <w:lang w:val="sk-SK"/>
        </w:rPr>
        <w:t xml:space="preserve">NFP,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r w:rsidR="00BE6851" w:rsidRPr="007708E2">
        <w:rPr>
          <w:rFonts w:ascii="Arial" w:hAnsi="Arial" w:cs="Arial"/>
          <w:sz w:val="19"/>
          <w:szCs w:val="19"/>
          <w:lang w:val="sk-SK"/>
        </w:rPr>
        <w:t>Žo</w:t>
      </w:r>
      <w:r w:rsidRPr="007708E2">
        <w:rPr>
          <w:rFonts w:ascii="Arial" w:hAnsi="Arial" w:cs="Arial"/>
          <w:sz w:val="19"/>
          <w:szCs w:val="19"/>
          <w:lang w:val="sk-SK"/>
        </w:rPr>
        <w:t>NFP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(Iregularita)</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Pomoc "de minimis"</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6" w:history="1">
        <w:r w:rsidRPr="007708E2">
          <w:rPr>
            <w:rStyle w:val="Hypertextovprepojenie"/>
            <w:rFonts w:cs="Arial"/>
            <w:szCs w:val="19"/>
            <w:lang w:val="sk-SK"/>
          </w:rPr>
          <w:t>www.finance.gov.sk</w:t>
        </w:r>
      </w:hyperlink>
      <w:r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7"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aj iné druhy 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„ŽoP“)</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r w:rsidR="00702F0E" w:rsidRPr="007708E2">
        <w:rPr>
          <w:rFonts w:ascii="Arial" w:hAnsi="Arial" w:cs="Arial"/>
          <w:sz w:val="19"/>
          <w:szCs w:val="19"/>
          <w:lang w:val="sk-SK"/>
        </w:rPr>
        <w:t>ŽoP</w:t>
      </w:r>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rsidR="007708E2" w:rsidRPr="000F423E" w:rsidRDefault="000F423E" w:rsidP="000F423E">
      <w:pPr>
        <w:pStyle w:val="Nadpis2"/>
        <w:spacing w:line="480" w:lineRule="auto"/>
        <w:rPr>
          <w:b/>
          <w:lang w:val="sk-SK"/>
        </w:rPr>
      </w:pPr>
      <w:bookmarkStart w:id="72" w:name="_Toc415238392"/>
      <w:bookmarkStart w:id="73" w:name="_Toc415238442"/>
      <w:bookmarkStart w:id="74" w:name="_Toc415238393"/>
      <w:bookmarkStart w:id="75" w:name="_Toc415238443"/>
      <w:bookmarkStart w:id="76" w:name="_Toc415238394"/>
      <w:bookmarkStart w:id="77" w:name="_Toc415238444"/>
      <w:bookmarkStart w:id="78" w:name="_Toc415238395"/>
      <w:bookmarkStart w:id="79" w:name="_Toc415238445"/>
      <w:bookmarkStart w:id="80" w:name="_Toc415238396"/>
      <w:bookmarkStart w:id="81" w:name="_Toc415238446"/>
      <w:bookmarkStart w:id="82" w:name="_Toc415238397"/>
      <w:bookmarkStart w:id="83" w:name="_Toc415238447"/>
      <w:bookmarkStart w:id="84" w:name="_Toc410400239"/>
      <w:bookmarkStart w:id="85" w:name="_Toc417132482"/>
      <w:bookmarkStart w:id="86" w:name="_Toc417648879"/>
      <w:bookmarkStart w:id="87" w:name="_Toc440354968"/>
      <w:bookmarkStart w:id="88" w:name="_Toc440375299"/>
      <w:bookmarkStart w:id="89" w:name="_Toc458432887"/>
      <w:bookmarkStart w:id="90" w:name="_Toc458515639"/>
      <w:bookmarkEnd w:id="72"/>
      <w:bookmarkEnd w:id="73"/>
      <w:bookmarkEnd w:id="74"/>
      <w:bookmarkEnd w:id="75"/>
      <w:bookmarkEnd w:id="76"/>
      <w:bookmarkEnd w:id="77"/>
      <w:bookmarkEnd w:id="78"/>
      <w:bookmarkEnd w:id="79"/>
      <w:bookmarkEnd w:id="80"/>
      <w:bookmarkEnd w:id="81"/>
      <w:bookmarkEnd w:id="82"/>
      <w:bookmarkEnd w:id="83"/>
      <w:r w:rsidRPr="000F423E">
        <w:rPr>
          <w:b/>
          <w:lang w:val="sk-SK"/>
        </w:rPr>
        <w:t>1.4</w:t>
      </w:r>
      <w:r w:rsidRPr="000F423E">
        <w:rPr>
          <w:b/>
          <w:lang w:val="sk-SK"/>
        </w:rPr>
        <w:tab/>
      </w:r>
      <w:r w:rsidR="001E7A3C" w:rsidRPr="000F423E">
        <w:rPr>
          <w:b/>
          <w:lang w:val="sk-SK"/>
        </w:rPr>
        <w:t>Použité skratky</w:t>
      </w:r>
      <w:bookmarkEnd w:id="84"/>
      <w:bookmarkEnd w:id="85"/>
      <w:bookmarkEnd w:id="86"/>
      <w:bookmarkEnd w:id="87"/>
      <w:bookmarkEnd w:id="88"/>
      <w:bookmarkEnd w:id="89"/>
      <w:bookmarkEnd w:id="90"/>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ŽoNFP</w:t>
      </w:r>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rsidR="000E1749" w:rsidRPr="007A5085" w:rsidRDefault="000E174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ŽoP</w:t>
      </w:r>
      <w:r w:rsidRPr="007A5085">
        <w:rPr>
          <w:rFonts w:cstheme="minorHAnsi"/>
          <w:lang w:val="sk-SK"/>
        </w:rPr>
        <w:tab/>
      </w:r>
      <w:r w:rsidRPr="007A5085">
        <w:rPr>
          <w:rFonts w:cstheme="minorHAnsi"/>
          <w:lang w:val="sk-SK"/>
        </w:rPr>
        <w:tab/>
        <w:t>žiadosť o platbu</w:t>
      </w:r>
    </w:p>
    <w:p w:rsidR="000E1749" w:rsidRPr="007A5085" w:rsidRDefault="000E1749" w:rsidP="007F7349">
      <w:pPr>
        <w:pStyle w:val="Bulletslevel1"/>
        <w:numPr>
          <w:ilvl w:val="0"/>
          <w:numId w:val="0"/>
        </w:numPr>
        <w:spacing w:before="0" w:after="60" w:line="288" w:lineRule="auto"/>
        <w:jc w:val="both"/>
        <w:rPr>
          <w:rFonts w:cstheme="minorHAnsi"/>
          <w:lang w:val="sk-SK"/>
        </w:rPr>
      </w:pPr>
    </w:p>
    <w:p w:rsidR="007708E2" w:rsidRPr="000F423E" w:rsidRDefault="000F423E" w:rsidP="00CC68DD">
      <w:pPr>
        <w:pStyle w:val="Nadpis2"/>
        <w:spacing w:after="160" w:line="360" w:lineRule="auto"/>
        <w:rPr>
          <w:b/>
          <w:lang w:val="sk-SK"/>
        </w:rPr>
      </w:pPr>
      <w:bookmarkStart w:id="91" w:name="_Toc440354969"/>
      <w:bookmarkStart w:id="92" w:name="_Toc440375300"/>
      <w:bookmarkStart w:id="93" w:name="_Toc458432888"/>
      <w:bookmarkStart w:id="94"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91"/>
      <w:bookmarkEnd w:id="92"/>
      <w:bookmarkEnd w:id="93"/>
      <w:bookmarkEnd w:id="94"/>
    </w:p>
    <w:p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Pripraviť vlastný „projektový zámer“, v ktorom si určí prioritnú os, špecifický cieľ a rozpracuje podľa potreby vzorové aktivity projektu s odhadom finančnej alokácie.</w:t>
      </w:r>
    </w:p>
    <w:p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rsidR="007708E2" w:rsidRPr="000F423E" w:rsidRDefault="000F423E" w:rsidP="000F423E">
      <w:pPr>
        <w:pStyle w:val="Nadpis3"/>
        <w:spacing w:line="480" w:lineRule="auto"/>
        <w:ind w:left="720"/>
        <w:rPr>
          <w:b/>
          <w:sz w:val="24"/>
          <w:szCs w:val="24"/>
          <w:lang w:val="sk-SK"/>
        </w:rPr>
      </w:pPr>
      <w:bookmarkStart w:id="95" w:name="_Toc418001210"/>
      <w:bookmarkStart w:id="96" w:name="_Toc418003035"/>
      <w:bookmarkStart w:id="97" w:name="_Toc418001211"/>
      <w:bookmarkStart w:id="98" w:name="_Toc418003036"/>
      <w:bookmarkStart w:id="99" w:name="_Toc440354970"/>
      <w:bookmarkStart w:id="100" w:name="_Toc440375301"/>
      <w:bookmarkStart w:id="101" w:name="_Toc458432889"/>
      <w:bookmarkStart w:id="102" w:name="_Toc458515641"/>
      <w:bookmarkEnd w:id="95"/>
      <w:bookmarkEnd w:id="96"/>
      <w:bookmarkEnd w:id="97"/>
      <w:bookmarkEnd w:id="98"/>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99"/>
      <w:bookmarkEnd w:id="100"/>
      <w:bookmarkEnd w:id="101"/>
      <w:bookmarkEnd w:id="102"/>
    </w:p>
    <w:p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rsidR="007708E2" w:rsidRPr="000F423E" w:rsidRDefault="000F423E" w:rsidP="000F423E">
      <w:pPr>
        <w:pStyle w:val="Nadpis3"/>
        <w:spacing w:line="480" w:lineRule="auto"/>
        <w:ind w:left="720"/>
        <w:rPr>
          <w:b/>
          <w:color w:val="3C8A2E" w:themeColor="accent5"/>
          <w:sz w:val="24"/>
          <w:szCs w:val="24"/>
          <w:lang w:val="sk-SK"/>
        </w:rPr>
      </w:pPr>
      <w:bookmarkStart w:id="103" w:name="_Toc418001213"/>
      <w:bookmarkStart w:id="104" w:name="_Toc418003038"/>
      <w:bookmarkStart w:id="105" w:name="_Toc440354971"/>
      <w:bookmarkStart w:id="106" w:name="_Toc440375302"/>
      <w:bookmarkStart w:id="107" w:name="_Toc458432890"/>
      <w:bookmarkStart w:id="108" w:name="_Toc458515642"/>
      <w:bookmarkEnd w:id="103"/>
      <w:bookmarkEnd w:id="104"/>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105"/>
      <w:bookmarkEnd w:id="106"/>
      <w:bookmarkEnd w:id="107"/>
      <w:bookmarkEnd w:id="108"/>
    </w:p>
    <w:p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ŽoNFP predchádza </w:t>
      </w:r>
      <w:r w:rsidR="00231D70" w:rsidRPr="007708E2">
        <w:rPr>
          <w:rFonts w:ascii="Arial" w:hAnsi="Arial" w:cs="Arial"/>
          <w:sz w:val="19"/>
          <w:szCs w:val="19"/>
          <w:lang w:val="sk-SK"/>
        </w:rPr>
        <w:t>schválenie Reformného zámeru</w:t>
      </w:r>
      <w:ins w:id="109" w:author="Zuzana Hušeková" w:date="2017-02-16T10:36:00Z">
        <w:r w:rsidR="00E56F43">
          <w:rPr>
            <w:rFonts w:ascii="Arial" w:hAnsi="Arial" w:cs="Arial"/>
            <w:sz w:val="19"/>
            <w:szCs w:val="19"/>
            <w:lang w:val="sk-SK"/>
          </w:rPr>
          <w:t xml:space="preserve"> Hodnotiacou komisiou pre posudzovanie RZ</w:t>
        </w:r>
      </w:ins>
      <w:r w:rsidR="00231D70" w:rsidRPr="007708E2">
        <w:rPr>
          <w:rFonts w:ascii="Arial" w:hAnsi="Arial" w:cs="Arial"/>
          <w:sz w:val="19"/>
          <w:szCs w:val="19"/>
          <w:lang w:val="sk-SK"/>
        </w:rPr>
        <w:t xml:space="preserve"> a  </w:t>
      </w:r>
      <w:r w:rsidRPr="007708E2">
        <w:rPr>
          <w:rFonts w:ascii="Arial" w:hAnsi="Arial" w:cs="Arial"/>
          <w:sz w:val="19"/>
          <w:szCs w:val="19"/>
          <w:lang w:val="sk-SK"/>
        </w:rPr>
        <w:t xml:space="preserve"> vypracovanie zámeru národného projektu, pri ktorom určený žiadateľ spolupracuje s RO pre OP EVS a definuje si prvýkrát relevantnú časť OP EVS, cieľ projektu, aktivity, ktorými ho dosiahne a predpokladanú finančnú alokáciu. </w:t>
      </w:r>
    </w:p>
    <w:p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p>
    <w:p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rsidR="007708E2" w:rsidRPr="00095609" w:rsidRDefault="00984047" w:rsidP="00112D17">
      <w:pPr>
        <w:pStyle w:val="Nadpis1"/>
        <w:spacing w:after="480" w:line="288" w:lineRule="auto"/>
        <w:ind w:left="357" w:hanging="357"/>
        <w:jc w:val="left"/>
        <w:rPr>
          <w:i w:val="0"/>
          <w:lang w:val="sk-SK"/>
        </w:rPr>
      </w:pPr>
      <w:bookmarkStart w:id="110" w:name="_Toc418001215"/>
      <w:bookmarkStart w:id="111" w:name="_Toc418003040"/>
      <w:bookmarkStart w:id="112" w:name="_Toc410400240"/>
      <w:bookmarkStart w:id="113" w:name="_Toc417132483"/>
      <w:bookmarkStart w:id="114" w:name="_Toc417648880"/>
      <w:bookmarkStart w:id="115" w:name="_Toc440354972"/>
      <w:bookmarkStart w:id="116" w:name="_Toc440375303"/>
      <w:bookmarkStart w:id="117" w:name="_Toc458432891"/>
      <w:bookmarkStart w:id="118" w:name="_Toc458515643"/>
      <w:bookmarkEnd w:id="110"/>
      <w:bookmarkEnd w:id="111"/>
      <w:r w:rsidRPr="00095609">
        <w:rPr>
          <w:i w:val="0"/>
          <w:lang w:val="sk-SK"/>
        </w:rPr>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112"/>
      <w:r w:rsidR="002B3DE0" w:rsidRPr="00095609">
        <w:rPr>
          <w:i w:val="0"/>
          <w:lang w:val="sk-SK"/>
        </w:rPr>
        <w:t>príspevku</w:t>
      </w:r>
      <w:bookmarkEnd w:id="113"/>
      <w:bookmarkEnd w:id="114"/>
      <w:bookmarkEnd w:id="115"/>
      <w:bookmarkEnd w:id="116"/>
      <w:bookmarkEnd w:id="117"/>
      <w:bookmarkEnd w:id="118"/>
    </w:p>
    <w:p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 xml:space="preserve">oNFP. </w:t>
      </w:r>
    </w:p>
    <w:p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 xml:space="preserve">NFP a zároveň spolu s vyzvaním/výzvou na predkladanie ŽoNFP sú zverejnené na webovom sídle </w:t>
      </w:r>
      <w:r w:rsidR="0005604C" w:rsidRPr="007708E2">
        <w:rPr>
          <w:rFonts w:ascii="Arial" w:hAnsi="Arial" w:cs="Arial"/>
          <w:color w:val="000000"/>
          <w:sz w:val="19"/>
          <w:szCs w:val="19"/>
          <w:lang w:val="sk-SK"/>
        </w:rPr>
        <w:t xml:space="preserve">RO pre OP EVS </w:t>
      </w:r>
      <w:hyperlink r:id="rId18"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rsidR="00C85E20" w:rsidRPr="003E4A99" w:rsidRDefault="003E4A99" w:rsidP="000F423E">
      <w:pPr>
        <w:pStyle w:val="Nadpis2"/>
        <w:spacing w:line="480" w:lineRule="auto"/>
        <w:rPr>
          <w:b/>
        </w:rPr>
      </w:pPr>
      <w:bookmarkStart w:id="119" w:name="_Toc417132484"/>
      <w:bookmarkStart w:id="120" w:name="_Toc417648881"/>
      <w:bookmarkStart w:id="121" w:name="_Toc440354973"/>
      <w:bookmarkStart w:id="122" w:name="_Toc440375304"/>
      <w:bookmarkStart w:id="123" w:name="_Toc458432892"/>
      <w:bookmarkStart w:id="124" w:name="_Toc458515644"/>
      <w:bookmarkStart w:id="125" w:name="_Toc413652662"/>
      <w:bookmarkStart w:id="126" w:name="_Toc413680802"/>
      <w:bookmarkStart w:id="127" w:name="_Toc413681974"/>
      <w:bookmarkStart w:id="128" w:name="_Toc413682307"/>
      <w:bookmarkStart w:id="129" w:name="_Toc413832223"/>
      <w:r w:rsidRPr="003E4A99">
        <w:rPr>
          <w:b/>
        </w:rPr>
        <w:t>2.1</w:t>
      </w:r>
      <w:r w:rsidR="007708E2">
        <w:rPr>
          <w:b/>
        </w:rPr>
        <w:tab/>
      </w:r>
      <w:r w:rsidR="00C85E20" w:rsidRPr="00201868">
        <w:rPr>
          <w:b/>
          <w:lang w:val="sk-SK"/>
        </w:rPr>
        <w:t>Oprávnenosť žiadateľa</w:t>
      </w:r>
      <w:bookmarkEnd w:id="119"/>
      <w:bookmarkEnd w:id="120"/>
      <w:bookmarkEnd w:id="121"/>
      <w:bookmarkEnd w:id="122"/>
      <w:bookmarkEnd w:id="123"/>
      <w:bookmarkEnd w:id="124"/>
    </w:p>
    <w:p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rsidR="002B3DE0" w:rsidRPr="00095609" w:rsidRDefault="003E4A99" w:rsidP="00112D17">
      <w:pPr>
        <w:pStyle w:val="Nadpis2"/>
        <w:spacing w:line="480" w:lineRule="auto"/>
        <w:rPr>
          <w:b/>
          <w:lang w:val="sk-SK"/>
        </w:rPr>
      </w:pPr>
      <w:bookmarkStart w:id="130" w:name="_Toc458432893"/>
      <w:bookmarkStart w:id="131" w:name="_Toc458515645"/>
      <w:bookmarkEnd w:id="125"/>
      <w:bookmarkEnd w:id="126"/>
      <w:bookmarkEnd w:id="127"/>
      <w:bookmarkEnd w:id="128"/>
      <w:bookmarkEnd w:id="129"/>
      <w:r w:rsidRPr="00095609">
        <w:rPr>
          <w:b/>
          <w:lang w:val="sk-SK"/>
        </w:rPr>
        <w:t>2.2</w:t>
      </w:r>
      <w:r w:rsidR="007708E2" w:rsidRPr="00095609">
        <w:rPr>
          <w:b/>
          <w:lang w:val="sk-SK"/>
        </w:rPr>
        <w:tab/>
      </w:r>
      <w:bookmarkStart w:id="132" w:name="_Toc417132485"/>
      <w:bookmarkStart w:id="133" w:name="_Toc417648882"/>
      <w:bookmarkStart w:id="134" w:name="_Toc440354974"/>
      <w:bookmarkStart w:id="135" w:name="_Toc440375305"/>
      <w:r w:rsidR="002B3DE0" w:rsidRPr="00095609">
        <w:rPr>
          <w:b/>
          <w:lang w:val="sk-SK"/>
        </w:rPr>
        <w:t>Oprávnenosť partnera</w:t>
      </w:r>
      <w:bookmarkEnd w:id="130"/>
      <w:bookmarkEnd w:id="131"/>
      <w:bookmarkEnd w:id="132"/>
      <w:bookmarkEnd w:id="133"/>
      <w:bookmarkEnd w:id="134"/>
      <w:bookmarkEnd w:id="135"/>
    </w:p>
    <w:p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ŽoNFP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r w:rsidR="00D007CB" w:rsidRPr="005E404C">
        <w:rPr>
          <w:szCs w:val="19"/>
          <w:lang w:val="sk-SK"/>
        </w:rPr>
        <w:t>Žo</w:t>
      </w:r>
      <w:r w:rsidR="002B3DE0" w:rsidRPr="005E404C">
        <w:rPr>
          <w:szCs w:val="19"/>
          <w:lang w:val="sk-SK"/>
        </w:rPr>
        <w:t xml:space="preserve">NFP.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rsidR="00112D17" w:rsidRDefault="00112D17" w:rsidP="000F423E">
      <w:pPr>
        <w:pStyle w:val="Nadpis2"/>
        <w:spacing w:line="480" w:lineRule="auto"/>
        <w:rPr>
          <w:b/>
          <w:lang w:val="sk-SK"/>
        </w:rPr>
      </w:pPr>
      <w:bookmarkStart w:id="136" w:name="_Toc410400241"/>
      <w:bookmarkStart w:id="137" w:name="_Toc417132486"/>
      <w:bookmarkStart w:id="138" w:name="_Toc417648883"/>
      <w:bookmarkStart w:id="139" w:name="_Toc440354975"/>
      <w:bookmarkStart w:id="140" w:name="_Toc440375306"/>
      <w:bookmarkStart w:id="141" w:name="_Toc458432894"/>
      <w:bookmarkStart w:id="142" w:name="_Toc458515646"/>
    </w:p>
    <w:p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136"/>
      <w:bookmarkEnd w:id="137"/>
      <w:r w:rsidR="00402875" w:rsidRPr="00095609">
        <w:rPr>
          <w:b/>
          <w:lang w:val="sk-SK"/>
        </w:rPr>
        <w:t xml:space="preserve"> realizácie projektu</w:t>
      </w:r>
      <w:bookmarkEnd w:id="138"/>
      <w:bookmarkEnd w:id="139"/>
      <w:bookmarkEnd w:id="140"/>
      <w:bookmarkEnd w:id="141"/>
      <w:bookmarkEnd w:id="142"/>
    </w:p>
    <w:p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rsidR="00112D17" w:rsidRDefault="00112D17" w:rsidP="00112D17">
      <w:pPr>
        <w:pStyle w:val="BodyText1"/>
        <w:spacing w:before="120" w:after="120" w:line="288" w:lineRule="auto"/>
        <w:jc w:val="both"/>
      </w:pPr>
      <w:bookmarkStart w:id="143" w:name="_Toc417132487"/>
      <w:bookmarkStart w:id="144" w:name="_Toc417648884"/>
      <w:bookmarkStart w:id="145" w:name="_Toc440354976"/>
      <w:bookmarkStart w:id="146" w:name="_Toc440375307"/>
      <w:bookmarkStart w:id="147" w:name="_Toc458432895"/>
      <w:bookmarkStart w:id="148" w:name="_Toc458515647"/>
      <w:bookmarkStart w:id="149" w:name="_Toc410400242"/>
    </w:p>
    <w:p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143"/>
      <w:r w:rsidR="00387FBA" w:rsidRPr="00095609">
        <w:rPr>
          <w:b/>
          <w:lang w:val="sk-SK"/>
        </w:rPr>
        <w:t>projektu</w:t>
      </w:r>
      <w:bookmarkEnd w:id="144"/>
      <w:bookmarkEnd w:id="145"/>
      <w:bookmarkEnd w:id="146"/>
      <w:bookmarkEnd w:id="147"/>
      <w:bookmarkEnd w:id="148"/>
    </w:p>
    <w:p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966/2012 (o rozpočtových pravidlách), čl. 30.</w:t>
      </w:r>
    </w:p>
    <w:p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3 mesiace pred dňom vyhlásenia </w:t>
      </w:r>
      <w:ins w:id="150" w:author="Katarína Rejdovianová" w:date="2017-01-16T14:57:00Z">
        <w:r w:rsidR="00986DFC">
          <w:rPr>
            <w:rFonts w:ascii="Arial" w:hAnsi="Arial" w:cs="Arial"/>
            <w:sz w:val="19"/>
            <w:szCs w:val="19"/>
            <w:lang w:val="sk-SK"/>
          </w:rPr>
          <w:t>výzvy/</w:t>
        </w:r>
      </w:ins>
      <w:r w:rsidR="00024013" w:rsidRPr="00DC207D">
        <w:rPr>
          <w:rFonts w:ascii="Arial" w:hAnsi="Arial" w:cs="Arial"/>
          <w:sz w:val="19"/>
          <w:szCs w:val="19"/>
          <w:lang w:val="sk-SK"/>
        </w:rPr>
        <w:t>vyzvania</w:t>
      </w:r>
      <w:ins w:id="151" w:author="Anna Nosková" w:date="2017-01-17T10:11:00Z">
        <w:r w:rsidR="0000364A">
          <w:rPr>
            <w:rStyle w:val="Odkaznapoznmkupodiarou"/>
            <w:rFonts w:cs="Arial"/>
            <w:szCs w:val="19"/>
            <w:lang w:val="sk-SK"/>
          </w:rPr>
          <w:footnoteReference w:id="6"/>
        </w:r>
      </w:ins>
      <w:r w:rsidR="008145AB">
        <w:rPr>
          <w:rFonts w:ascii="Arial" w:hAnsi="Arial" w:cs="Arial"/>
          <w:sz w:val="19"/>
          <w:szCs w:val="19"/>
          <w:lang w:val="sk-SK"/>
        </w:rPr>
        <w:t xml:space="preserve">, ak nie je vo výzve/vyzvaní </w:t>
      </w:r>
      <w:del w:id="174" w:author="Slavomír Gajarský" w:date="2017-02-07T11:14:00Z">
        <w:r w:rsidR="008145AB" w:rsidDel="00275357">
          <w:rPr>
            <w:rFonts w:ascii="Arial" w:hAnsi="Arial" w:cs="Arial"/>
            <w:sz w:val="19"/>
            <w:szCs w:val="19"/>
            <w:lang w:val="sk-SK"/>
          </w:rPr>
          <w:delText>určená iná lehota</w:delText>
        </w:r>
      </w:del>
      <w:ins w:id="175" w:author="Slavomír Gajarský" w:date="2017-02-07T11:14:00Z">
        <w:r w:rsidR="00275357">
          <w:rPr>
            <w:rFonts w:ascii="Arial" w:hAnsi="Arial" w:cs="Arial"/>
            <w:sz w:val="19"/>
            <w:szCs w:val="19"/>
            <w:lang w:val="sk-SK"/>
          </w:rPr>
          <w:t>uvedené inak</w:t>
        </w:r>
      </w:ins>
      <w:r w:rsidR="00024013">
        <w:rPr>
          <w:rFonts w:ascii="Arial" w:hAnsi="Arial" w:cs="Arial"/>
          <w:sz w:val="19"/>
          <w:szCs w:val="19"/>
          <w:lang w:val="sk-SK"/>
        </w:rPr>
        <w:t xml:space="preserve">. </w:t>
      </w:r>
      <w:r w:rsidRPr="00DC207D">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149"/>
    </w:p>
    <w:p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ins w:id="190" w:author="Katarína Rejdovianová" w:date="2017-01-16T15:38:00Z">
        <w:r w:rsidR="00F070B5">
          <w:rPr>
            <w:sz w:val="19"/>
            <w:szCs w:val="19"/>
            <w:lang w:val="sk-SK"/>
          </w:rPr>
          <w:t xml:space="preserve">, </w:t>
        </w:r>
      </w:ins>
      <w:del w:id="191" w:author="Katarína Rejdovianová" w:date="2017-01-16T15:38:00Z">
        <w:r w:rsidRPr="00251C07" w:rsidDel="00F070B5">
          <w:rPr>
            <w:sz w:val="19"/>
            <w:szCs w:val="19"/>
            <w:lang w:val="sk-SK"/>
          </w:rPr>
          <w:delText xml:space="preserve"> (</w:delText>
        </w:r>
      </w:del>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r w:rsidR="003718E4" w:rsidRPr="00251C07">
        <w:rPr>
          <w:sz w:val="19"/>
          <w:szCs w:val="19"/>
          <w:lang w:val="sk-SK"/>
        </w:rPr>
        <w:t>ŽoNFP</w:t>
      </w:r>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predfinancovania) najneskôr do </w:t>
      </w:r>
      <w:r w:rsidR="00FF5CA0" w:rsidRPr="008C5763">
        <w:rPr>
          <w:sz w:val="19"/>
          <w:szCs w:val="19"/>
          <w:lang w:val="sk-SK"/>
        </w:rPr>
        <w:t>konca obdobia oprávnenosti výdavkov</w:t>
      </w:r>
      <w:r w:rsidRPr="008C5763">
        <w:rPr>
          <w:sz w:val="19"/>
          <w:szCs w:val="19"/>
          <w:lang w:val="sk-SK"/>
        </w:rPr>
        <w:t>;</w:t>
      </w:r>
    </w:p>
    <w:p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ŽoNFP sú predmetom odborného hodnotenia v rámci schvaľovacieho procesu ŽoNF</w:t>
      </w:r>
      <w:r w:rsidR="00BE67E8" w:rsidRPr="005E404C">
        <w:rPr>
          <w:rFonts w:ascii="Arial" w:hAnsi="Arial" w:cs="Arial"/>
          <w:sz w:val="19"/>
          <w:szCs w:val="19"/>
          <w:lang w:val="sk-SK"/>
        </w:rPr>
        <w:t>P</w:t>
      </w:r>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V prípade schémy de minimis oprávnené, resp. neoprávnené výdavky sú stanovené v príslušnej schéme de minimis.</w:t>
      </w:r>
    </w:p>
    <w:p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rsidR="00402CEC" w:rsidRPr="00095609" w:rsidRDefault="003E4A99" w:rsidP="000F423E">
      <w:pPr>
        <w:pStyle w:val="Nadpis3"/>
        <w:spacing w:line="480" w:lineRule="auto"/>
        <w:ind w:left="720"/>
        <w:rPr>
          <w:b/>
          <w:color w:val="3C8A2E" w:themeColor="accent5"/>
          <w:sz w:val="24"/>
          <w:szCs w:val="24"/>
          <w:lang w:val="sk-SK"/>
        </w:rPr>
      </w:pPr>
      <w:bookmarkStart w:id="193" w:name="_Toc410400243"/>
      <w:bookmarkStart w:id="194" w:name="_Toc417132488"/>
      <w:bookmarkStart w:id="195" w:name="_Toc417648885"/>
      <w:bookmarkStart w:id="196" w:name="_Toc440354977"/>
      <w:bookmarkStart w:id="197" w:name="_Toc440375308"/>
      <w:bookmarkStart w:id="198" w:name="_Toc458432896"/>
      <w:bookmarkStart w:id="199"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193"/>
      <w:bookmarkEnd w:id="194"/>
      <w:bookmarkEnd w:id="195"/>
      <w:bookmarkEnd w:id="196"/>
      <w:bookmarkEnd w:id="197"/>
      <w:bookmarkEnd w:id="198"/>
      <w:bookmarkEnd w:id="199"/>
    </w:p>
    <w:p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r w:rsidR="004E74EE" w:rsidRPr="005E404C">
        <w:rPr>
          <w:rFonts w:ascii="Arial" w:hAnsi="Arial" w:cs="Arial"/>
          <w:sz w:val="19"/>
          <w:szCs w:val="19"/>
          <w:lang w:val="sk-SK"/>
        </w:rPr>
        <w:t>Žo</w:t>
      </w:r>
      <w:r w:rsidR="007D5F5A" w:rsidRPr="005E404C">
        <w:rPr>
          <w:rFonts w:ascii="Arial" w:hAnsi="Arial" w:cs="Arial"/>
          <w:sz w:val="19"/>
          <w:szCs w:val="19"/>
          <w:lang w:val="sk-SK"/>
        </w:rPr>
        <w:t>NFP</w:t>
      </w:r>
      <w:r w:rsidR="002B3DE0" w:rsidRPr="005E404C">
        <w:rPr>
          <w:rFonts w:ascii="Arial" w:hAnsi="Arial" w:cs="Arial"/>
          <w:sz w:val="19"/>
          <w:szCs w:val="19"/>
          <w:lang w:val="sk-SK"/>
        </w:rPr>
        <w:t>.</w:t>
      </w:r>
      <w:bookmarkStart w:id="200" w:name="_Toc413832233"/>
      <w:bookmarkStart w:id="201" w:name="_Toc417132489"/>
      <w:bookmarkStart w:id="202" w:name="_Toc417648886"/>
      <w:bookmarkStart w:id="203" w:name="_Toc440354978"/>
      <w:bookmarkStart w:id="204" w:name="_Toc440375309"/>
      <w:bookmarkStart w:id="205" w:name="_Toc458432897"/>
      <w:bookmarkStart w:id="206" w:name="_Toc458515649"/>
    </w:p>
    <w:p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200"/>
      <w:bookmarkEnd w:id="201"/>
      <w:bookmarkEnd w:id="202"/>
      <w:bookmarkEnd w:id="203"/>
      <w:bookmarkEnd w:id="204"/>
      <w:bookmarkEnd w:id="205"/>
      <w:bookmarkEnd w:id="206"/>
      <w:r w:rsidR="002B3DE0" w:rsidRPr="001F1018">
        <w:rPr>
          <w:b/>
          <w:color w:val="3C8A2E" w:themeColor="accent5"/>
          <w:sz w:val="24"/>
          <w:szCs w:val="24"/>
          <w:lang w:val="sk-SK"/>
        </w:rPr>
        <w:t xml:space="preserve"> </w:t>
      </w:r>
    </w:p>
    <w:p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minimis; </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rsidR="00F344DC" w:rsidRDefault="00F344DC" w:rsidP="00F344DC">
      <w:pPr>
        <w:pStyle w:val="Nadpis3"/>
        <w:spacing w:before="0" w:after="160" w:line="300" w:lineRule="auto"/>
        <w:rPr>
          <w:b/>
          <w:color w:val="3C8A2E" w:themeColor="accent5"/>
          <w:sz w:val="24"/>
          <w:szCs w:val="24"/>
          <w:lang w:val="sk-SK"/>
        </w:rPr>
      </w:pPr>
      <w:bookmarkStart w:id="207" w:name="_Toc413832234"/>
      <w:bookmarkStart w:id="208" w:name="_Toc417132490"/>
      <w:bookmarkStart w:id="209" w:name="_Toc417648887"/>
      <w:bookmarkStart w:id="210" w:name="_Toc440354979"/>
      <w:bookmarkStart w:id="211" w:name="_Toc440375310"/>
      <w:bookmarkStart w:id="212" w:name="_Toc458432898"/>
      <w:bookmarkStart w:id="213" w:name="_Toc458515650"/>
    </w:p>
    <w:p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207"/>
      <w:bookmarkEnd w:id="208"/>
      <w:bookmarkEnd w:id="209"/>
      <w:bookmarkEnd w:id="210"/>
      <w:bookmarkEnd w:id="211"/>
      <w:bookmarkEnd w:id="212"/>
      <w:bookmarkEnd w:id="213"/>
      <w:r w:rsidR="002B3DE0" w:rsidRPr="00095609">
        <w:rPr>
          <w:b/>
          <w:color w:val="3C8A2E" w:themeColor="accent5"/>
          <w:sz w:val="24"/>
          <w:szCs w:val="24"/>
          <w:lang w:val="sk-SK"/>
        </w:rPr>
        <w:t xml:space="preserve"> </w:t>
      </w:r>
    </w:p>
    <w:p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projekty vykonávané v rámci SAP za predpokladu, že čistý príjem bol zohľadnený ex ante;</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214" w:name="_Toc413832235"/>
      <w:bookmarkStart w:id="215" w:name="_Toc417132491"/>
      <w:bookmarkStart w:id="216" w:name="_Toc417648888"/>
      <w:bookmarkStart w:id="217" w:name="_Toc440354980"/>
      <w:bookmarkStart w:id="218" w:name="_Toc440375311"/>
      <w:bookmarkStart w:id="219" w:name="_Toc458432899"/>
      <w:bookmarkStart w:id="220"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214"/>
      <w:bookmarkEnd w:id="215"/>
      <w:bookmarkEnd w:id="216"/>
      <w:bookmarkEnd w:id="217"/>
      <w:bookmarkEnd w:id="218"/>
      <w:bookmarkEnd w:id="219"/>
      <w:bookmarkEnd w:id="220"/>
      <w:r w:rsidR="002B3DE0" w:rsidRPr="001F1018">
        <w:rPr>
          <w:b/>
          <w:color w:val="3C8A2E" w:themeColor="accent5"/>
          <w:sz w:val="24"/>
          <w:szCs w:val="24"/>
          <w:lang w:val="sk-SK"/>
        </w:rPr>
        <w:t xml:space="preserve"> </w:t>
      </w:r>
    </w:p>
    <w:p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222" w:name="_Toc413832236"/>
    </w:p>
    <w:p w:rsidR="00F344DC" w:rsidRDefault="00F344DC" w:rsidP="00F344DC">
      <w:pPr>
        <w:pStyle w:val="Nadpis3"/>
        <w:tabs>
          <w:tab w:val="num" w:pos="993"/>
        </w:tabs>
        <w:spacing w:before="0" w:after="160" w:line="300" w:lineRule="auto"/>
        <w:rPr>
          <w:b/>
          <w:color w:val="3C8A2E" w:themeColor="accent5"/>
          <w:sz w:val="24"/>
          <w:szCs w:val="24"/>
          <w:lang w:val="sk-SK"/>
        </w:rPr>
      </w:pPr>
      <w:bookmarkStart w:id="223" w:name="_Toc417132492"/>
      <w:bookmarkStart w:id="224" w:name="_Toc417648889"/>
      <w:bookmarkStart w:id="225" w:name="_Toc440354981"/>
      <w:bookmarkStart w:id="226" w:name="_Toc440375312"/>
      <w:bookmarkStart w:id="227" w:name="_Toc458432900"/>
      <w:bookmarkStart w:id="228" w:name="_Toc458515652"/>
    </w:p>
    <w:p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222"/>
      <w:bookmarkEnd w:id="223"/>
      <w:bookmarkEnd w:id="224"/>
      <w:bookmarkEnd w:id="225"/>
      <w:bookmarkEnd w:id="226"/>
      <w:bookmarkEnd w:id="227"/>
      <w:bookmarkEnd w:id="228"/>
      <w:r w:rsidR="002B3DE0" w:rsidRPr="001F1018">
        <w:rPr>
          <w:b/>
          <w:color w:val="3C8A2E" w:themeColor="accent5"/>
          <w:sz w:val="24"/>
          <w:szCs w:val="24"/>
          <w:lang w:val="sk-SK"/>
        </w:rPr>
        <w:t xml:space="preserve"> </w:t>
      </w:r>
    </w:p>
    <w:p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 xml:space="preserve">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sa viac na dosahovanie cieľov.   V rámci aplikácie zjednodušeného vykazovania výdavkov je možné využívať nasledovné metódy : </w:t>
      </w:r>
    </w:p>
    <w:p w:rsidR="00322F43" w:rsidRPr="00322F43" w:rsidRDefault="00322F43" w:rsidP="00322F43">
      <w:pPr>
        <w:numPr>
          <w:ilvl w:val="0"/>
          <w:numId w:val="45"/>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rsidR="00322F43" w:rsidRPr="00322F43" w:rsidRDefault="00322F43" w:rsidP="00322F43">
      <w:pPr>
        <w:numPr>
          <w:ilvl w:val="0"/>
          <w:numId w:val="51"/>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rsidR="00322F43" w:rsidRPr="00322F43" w:rsidRDefault="00322F43" w:rsidP="00322F43">
      <w:pPr>
        <w:numPr>
          <w:ilvl w:val="0"/>
          <w:numId w:val="51"/>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 oprávnených nákladov</w:t>
      </w:r>
    </w:p>
    <w:p w:rsidR="00322F43" w:rsidRPr="00322F43" w:rsidRDefault="00322F43" w:rsidP="00322F43">
      <w:pPr>
        <w:spacing w:before="120" w:after="200" w:line="276" w:lineRule="auto"/>
        <w:ind w:left="567"/>
        <w:contextualSpacing/>
        <w:jc w:val="both"/>
        <w:rPr>
          <w:rFonts w:ascii="Arial" w:hAnsi="Arial" w:cs="Arial"/>
          <w:sz w:val="19"/>
          <w:szCs w:val="19"/>
          <w:lang w:val="sk-SK"/>
        </w:rPr>
      </w:pPr>
    </w:p>
    <w:p w:rsidR="00322F43" w:rsidRPr="00322F43" w:rsidRDefault="00322F43" w:rsidP="00322F43">
      <w:pPr>
        <w:numPr>
          <w:ilvl w:val="0"/>
          <w:numId w:val="45"/>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rsidR="00322F43" w:rsidRPr="00322F43" w:rsidRDefault="00322F43" w:rsidP="00322F43">
      <w:pPr>
        <w:spacing w:before="120" w:after="120" w:line="288" w:lineRule="auto"/>
        <w:ind w:left="567"/>
        <w:contextualSpacing/>
        <w:jc w:val="both"/>
        <w:rPr>
          <w:rFonts w:ascii="Arial" w:hAnsi="Arial" w:cs="Arial"/>
          <w:sz w:val="19"/>
          <w:szCs w:val="19"/>
          <w:lang w:val="sk-SK"/>
        </w:rPr>
      </w:pPr>
    </w:p>
    <w:p w:rsidR="00322F43" w:rsidRPr="00322F43" w:rsidRDefault="00322F43" w:rsidP="00322F43">
      <w:pPr>
        <w:numPr>
          <w:ilvl w:val="0"/>
          <w:numId w:val="45"/>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rsidR="00322F43" w:rsidRPr="00322F43" w:rsidRDefault="00322F43" w:rsidP="00322F43">
      <w:pPr>
        <w:rPr>
          <w:rFonts w:ascii="Arial" w:hAnsi="Arial" w:cs="Arial"/>
          <w:sz w:val="19"/>
          <w:szCs w:val="19"/>
          <w:lang w:val="sk-SK"/>
        </w:rPr>
      </w:pPr>
    </w:p>
    <w:p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rsidR="00322F43" w:rsidRPr="005E404C" w:rsidRDefault="00322F43" w:rsidP="007F7349">
      <w:pPr>
        <w:spacing w:before="120" w:after="120" w:line="288" w:lineRule="auto"/>
        <w:jc w:val="both"/>
        <w:rPr>
          <w:rFonts w:ascii="Arial" w:hAnsi="Arial" w:cs="Arial"/>
          <w:sz w:val="19"/>
          <w:szCs w:val="19"/>
          <w:lang w:val="sk-SK"/>
        </w:rPr>
      </w:pPr>
    </w:p>
    <w:p w:rsidR="002B3DE0" w:rsidRPr="001F1018" w:rsidRDefault="001F1018" w:rsidP="00F344DC">
      <w:pPr>
        <w:pStyle w:val="Nadpis3"/>
        <w:spacing w:after="240" w:line="300" w:lineRule="auto"/>
        <w:ind w:left="720"/>
        <w:rPr>
          <w:b/>
          <w:color w:val="3C8A2E" w:themeColor="accent5"/>
          <w:sz w:val="24"/>
          <w:szCs w:val="24"/>
          <w:lang w:val="sk-SK"/>
        </w:rPr>
      </w:pPr>
      <w:bookmarkStart w:id="229" w:name="_Toc410400245"/>
      <w:bookmarkStart w:id="230" w:name="_Toc417132493"/>
      <w:bookmarkStart w:id="231" w:name="_Toc417648890"/>
      <w:bookmarkStart w:id="232" w:name="_Toc440354982"/>
      <w:bookmarkStart w:id="233" w:name="_Toc440375313"/>
      <w:bookmarkStart w:id="234" w:name="_Toc458432901"/>
      <w:bookmarkStart w:id="235"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229"/>
      <w:bookmarkEnd w:id="230"/>
      <w:bookmarkEnd w:id="231"/>
      <w:bookmarkEnd w:id="232"/>
      <w:bookmarkEnd w:id="233"/>
      <w:bookmarkEnd w:id="234"/>
      <w:bookmarkEnd w:id="235"/>
    </w:p>
    <w:p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5"/>
      </w:r>
      <w:r w:rsidRPr="005E404C">
        <w:rPr>
          <w:rFonts w:ascii="Arial" w:hAnsi="Arial" w:cs="Arial"/>
          <w:sz w:val="19"/>
          <w:szCs w:val="19"/>
          <w:lang w:val="sk-SK"/>
        </w:rPr>
        <w:t>, ktoré sú inak v zmysle nariadenia o ESF neoprávnené.</w:t>
      </w:r>
    </w:p>
    <w:p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rsidR="00F344DC" w:rsidRDefault="00F344DC" w:rsidP="007F7349">
      <w:pPr>
        <w:pStyle w:val="Nadpis2"/>
        <w:spacing w:line="288" w:lineRule="auto"/>
        <w:rPr>
          <w:b/>
          <w:lang w:val="sk-SK"/>
        </w:rPr>
      </w:pPr>
      <w:bookmarkStart w:id="236" w:name="_Toc410400250"/>
      <w:bookmarkStart w:id="237" w:name="_Toc417132494"/>
      <w:bookmarkStart w:id="238" w:name="_Toc417648891"/>
      <w:bookmarkStart w:id="239" w:name="_Toc440354983"/>
      <w:bookmarkStart w:id="240" w:name="_Toc440375314"/>
      <w:bookmarkStart w:id="241" w:name="_Toc458432902"/>
      <w:bookmarkStart w:id="242" w:name="_Toc458515654"/>
    </w:p>
    <w:p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236"/>
      <w:bookmarkEnd w:id="237"/>
      <w:bookmarkEnd w:id="238"/>
      <w:bookmarkEnd w:id="239"/>
      <w:bookmarkEnd w:id="240"/>
      <w:bookmarkEnd w:id="241"/>
      <w:bookmarkEnd w:id="242"/>
    </w:p>
    <w:p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r w:rsidR="003718E4" w:rsidRPr="005E404C">
        <w:rPr>
          <w:rFonts w:ascii="Arial" w:hAnsi="Arial" w:cs="Arial"/>
          <w:sz w:val="19"/>
          <w:szCs w:val="19"/>
          <w:lang w:val="sk-SK"/>
        </w:rPr>
        <w:t>Ž</w:t>
      </w:r>
      <w:r w:rsidRPr="005E404C">
        <w:rPr>
          <w:rFonts w:ascii="Arial" w:hAnsi="Arial" w:cs="Arial"/>
          <w:sz w:val="19"/>
          <w:szCs w:val="19"/>
          <w:lang w:val="sk-SK"/>
        </w:rPr>
        <w:t xml:space="preserve">oNFP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r w:rsidR="007F5404" w:rsidRPr="005E404C">
        <w:rPr>
          <w:rFonts w:ascii="Arial" w:hAnsi="Arial" w:cs="Arial"/>
          <w:sz w:val="19"/>
          <w:szCs w:val="19"/>
          <w:lang w:val="sk-SK"/>
        </w:rPr>
        <w:t>Ž</w:t>
      </w:r>
      <w:r w:rsidRPr="005E404C">
        <w:rPr>
          <w:rFonts w:ascii="Arial" w:hAnsi="Arial" w:cs="Arial"/>
          <w:sz w:val="19"/>
          <w:szCs w:val="19"/>
          <w:lang w:val="sk-SK"/>
        </w:rPr>
        <w:t xml:space="preserve">oNFP. </w:t>
      </w:r>
    </w:p>
    <w:p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ŽoNFP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rsidR="003464C7" w:rsidRPr="001F1018" w:rsidRDefault="001F1018" w:rsidP="0008366A">
      <w:pPr>
        <w:pStyle w:val="Nadpis2"/>
        <w:spacing w:before="240" w:after="160" w:line="480" w:lineRule="auto"/>
        <w:rPr>
          <w:b/>
          <w:lang w:val="sk-SK"/>
        </w:rPr>
      </w:pPr>
      <w:bookmarkStart w:id="243" w:name="_Toc410400251"/>
      <w:bookmarkStart w:id="244" w:name="_Toc417132495"/>
      <w:bookmarkStart w:id="245" w:name="_Toc417648892"/>
      <w:bookmarkStart w:id="246" w:name="_Toc440354984"/>
      <w:bookmarkStart w:id="247" w:name="_Toc440375315"/>
      <w:bookmarkStart w:id="248" w:name="_Toc458432903"/>
      <w:bookmarkStart w:id="249"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243"/>
      <w:bookmarkEnd w:id="244"/>
      <w:bookmarkEnd w:id="245"/>
      <w:bookmarkEnd w:id="246"/>
      <w:bookmarkEnd w:id="247"/>
      <w:bookmarkEnd w:id="248"/>
      <w:bookmarkEnd w:id="249"/>
    </w:p>
    <w:p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ŽoNFP</w:t>
      </w:r>
      <w:r w:rsidR="00362FF6" w:rsidRPr="005E404C">
        <w:rPr>
          <w:rFonts w:ascii="Arial" w:hAnsi="Arial" w:cs="Arial"/>
          <w:sz w:val="19"/>
          <w:szCs w:val="19"/>
          <w:lang w:val="sk-SK"/>
        </w:rPr>
        <w:t xml:space="preserve"> v súlade s podmienkami OP EVS a platnou legislatívou EÚ a SR.</w:t>
      </w:r>
    </w:p>
    <w:p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miesta realizácie projektu je žiadateľom deklarovaná údajmi poskytnutými v rámci formuláru ŽoNFP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rsidR="00551D65" w:rsidRPr="00095609" w:rsidRDefault="00551D65" w:rsidP="0008366A">
      <w:pPr>
        <w:pStyle w:val="Nadpis2"/>
        <w:spacing w:before="240" w:after="160" w:line="480" w:lineRule="auto"/>
        <w:rPr>
          <w:b/>
          <w:lang w:val="sk-SK"/>
        </w:rPr>
      </w:pPr>
      <w:bookmarkStart w:id="250" w:name="_Toc458515656"/>
      <w:bookmarkStart w:id="251" w:name="_Toc417648893"/>
      <w:bookmarkStart w:id="252" w:name="_Toc440354985"/>
      <w:bookmarkStart w:id="253" w:name="_Toc440375316"/>
      <w:bookmarkStart w:id="254" w:name="_Toc458432904"/>
      <w:bookmarkStart w:id="255" w:name="_Toc410400252"/>
      <w:bookmarkStart w:id="256" w:name="_Toc417132496"/>
      <w:r w:rsidRPr="00095609">
        <w:rPr>
          <w:b/>
          <w:lang w:val="sk-SK"/>
        </w:rPr>
        <w:t>2.7</w:t>
      </w:r>
      <w:r w:rsidRPr="00095609">
        <w:rPr>
          <w:b/>
          <w:lang w:val="sk-SK"/>
        </w:rPr>
        <w:tab/>
        <w:t>Kritériá pre výber projektov</w:t>
      </w:r>
      <w:bookmarkEnd w:id="250"/>
    </w:p>
    <w:p w:rsidR="00E40E44" w:rsidRPr="00095609" w:rsidRDefault="00E40E44" w:rsidP="005E404C">
      <w:pPr>
        <w:jc w:val="both"/>
        <w:rPr>
          <w:rFonts w:ascii="Arial" w:hAnsi="Arial" w:cs="Arial"/>
          <w:sz w:val="19"/>
          <w:szCs w:val="19"/>
          <w:lang w:val="sk-SK"/>
        </w:rPr>
      </w:pPr>
      <w:bookmarkStart w:id="257" w:name="_Toc440354986"/>
      <w:bookmarkStart w:id="258" w:name="_Toc440375317"/>
      <w:bookmarkEnd w:id="251"/>
      <w:bookmarkEnd w:id="252"/>
      <w:bookmarkEnd w:id="253"/>
      <w:bookmarkEnd w:id="254"/>
      <w:r w:rsidRPr="00095609">
        <w:rPr>
          <w:rFonts w:ascii="Arial" w:hAnsi="Arial" w:cs="Arial"/>
          <w:sz w:val="19"/>
          <w:szCs w:val="19"/>
          <w:lang w:val="sk-SK"/>
        </w:rPr>
        <w:t>Kritériá pre výber projektov  sa nachádzajú na webovom sídle</w:t>
      </w:r>
      <w:del w:id="259" w:author="Zuzana Hušeková" w:date="2017-02-16T07:32:00Z">
        <w:r w:rsidRPr="00095609" w:rsidDel="00F237B9">
          <w:rPr>
            <w:rFonts w:ascii="Arial" w:hAnsi="Arial" w:cs="Arial"/>
            <w:sz w:val="19"/>
            <w:szCs w:val="19"/>
            <w:lang w:val="sk-SK"/>
          </w:rPr>
          <w:delText xml:space="preserve"> </w:delText>
        </w:r>
        <w:r w:rsidR="00F237B9" w:rsidDel="00F237B9">
          <w:fldChar w:fldCharType="begin"/>
        </w:r>
        <w:r w:rsidR="00F237B9" w:rsidRPr="00AC1573" w:rsidDel="00F237B9">
          <w:rPr>
            <w:lang w:val="sk-SK"/>
          </w:rPr>
          <w:delInstrText xml:space="preserve"> HYPERLINK "http://www.minv.sk/?monitorovaci-vybor" </w:delInstrText>
        </w:r>
        <w:r w:rsidR="00F237B9" w:rsidDel="00F237B9">
          <w:fldChar w:fldCharType="separate"/>
        </w:r>
        <w:r w:rsidRPr="00095609" w:rsidDel="00F237B9">
          <w:rPr>
            <w:rStyle w:val="Hypertextovprepojenie"/>
            <w:rFonts w:cs="Arial"/>
            <w:szCs w:val="19"/>
            <w:lang w:val="sk-SK"/>
          </w:rPr>
          <w:delText>http://www.minv.sk/?monitorovaci-vybor</w:delText>
        </w:r>
        <w:r w:rsidR="00F237B9" w:rsidDel="00F237B9">
          <w:rPr>
            <w:rStyle w:val="Hypertextovprepojenie"/>
            <w:rFonts w:cs="Arial"/>
            <w:szCs w:val="19"/>
            <w:lang w:val="sk-SK"/>
          </w:rPr>
          <w:fldChar w:fldCharType="end"/>
        </w:r>
      </w:del>
      <w:ins w:id="260" w:author="Zuzana Hušeková" w:date="2017-02-16T07:32:00Z">
        <w:r w:rsidR="00F237B9" w:rsidRPr="00F237B9">
          <w:fldChar w:fldCharType="begin"/>
        </w:r>
        <w:r w:rsidR="00F237B9" w:rsidRPr="00AC1573">
          <w:rPr>
            <w:rFonts w:ascii="Arial" w:hAnsi="Arial" w:cs="Arial"/>
            <w:sz w:val="19"/>
            <w:szCs w:val="19"/>
            <w:lang w:val="sk-SK"/>
          </w:rPr>
          <w:instrText xml:space="preserve"> HYPERLINK "http://www.minv.sk/?monitorovanie-a-hodnotenie" </w:instrText>
        </w:r>
        <w:r w:rsidR="00F237B9" w:rsidRPr="00F237B9">
          <w:fldChar w:fldCharType="separate"/>
        </w:r>
        <w:r w:rsidR="00F237B9" w:rsidRPr="00AC1573">
          <w:rPr>
            <w:rStyle w:val="Hypertextovprepojenie"/>
            <w:rFonts w:eastAsia="Times New Roman" w:cs="Arial"/>
            <w:szCs w:val="19"/>
            <w:lang w:val="sk-SK" w:eastAsia="sk-SK"/>
          </w:rPr>
          <w:t>http://www.minv.sk/?monitorovanie-a-hodnotenie</w:t>
        </w:r>
        <w:r w:rsidR="00F237B9" w:rsidRPr="00F237B9">
          <w:rPr>
            <w:rStyle w:val="Hypertextovprepojenie"/>
            <w:rFonts w:eastAsia="Times New Roman" w:cs="Arial"/>
            <w:szCs w:val="19"/>
            <w:lang w:eastAsia="sk-SK"/>
          </w:rPr>
          <w:fldChar w:fldCharType="end"/>
        </w:r>
      </w:ins>
      <w:r w:rsidRPr="00095609">
        <w:rPr>
          <w:rFonts w:ascii="Arial" w:hAnsi="Arial" w:cs="Arial"/>
          <w:sz w:val="19"/>
          <w:szCs w:val="19"/>
          <w:lang w:val="sk-SK"/>
        </w:rPr>
        <w:t>.</w:t>
      </w:r>
      <w:bookmarkEnd w:id="257"/>
      <w:bookmarkEnd w:id="258"/>
    </w:p>
    <w:p w:rsidR="00AA0C4C" w:rsidRPr="001F1018" w:rsidRDefault="001F1018" w:rsidP="0008366A">
      <w:pPr>
        <w:pStyle w:val="Nadpis2"/>
        <w:spacing w:before="240" w:after="160" w:line="480" w:lineRule="auto"/>
        <w:rPr>
          <w:b/>
          <w:lang w:val="sk-SK"/>
        </w:rPr>
      </w:pPr>
      <w:bookmarkStart w:id="261" w:name="_Toc440354987"/>
      <w:bookmarkStart w:id="262" w:name="_Toc440375318"/>
      <w:bookmarkStart w:id="263" w:name="_Toc458432905"/>
      <w:bookmarkStart w:id="264" w:name="_Toc458515657"/>
      <w:r w:rsidRPr="001F1018">
        <w:rPr>
          <w:b/>
          <w:lang w:val="sk-SK"/>
        </w:rPr>
        <w:t>2.8</w:t>
      </w:r>
      <w:r w:rsidR="007708E2">
        <w:rPr>
          <w:b/>
          <w:lang w:val="sk-SK"/>
        </w:rPr>
        <w:tab/>
      </w:r>
      <w:r w:rsidR="00E40E44" w:rsidRPr="001F1018">
        <w:rPr>
          <w:b/>
          <w:lang w:val="sk-SK"/>
        </w:rPr>
        <w:t>Spôsob financovania projektu</w:t>
      </w:r>
      <w:bookmarkEnd w:id="261"/>
      <w:bookmarkEnd w:id="262"/>
      <w:bookmarkEnd w:id="263"/>
      <w:bookmarkEnd w:id="264"/>
    </w:p>
    <w:p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Predfinancovanie</w:t>
      </w:r>
      <w:r w:rsidRPr="005E404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ŽoNFP. </w:t>
      </w:r>
    </w:p>
    <w:p w:rsidR="0087029A" w:rsidRPr="001F1018" w:rsidRDefault="0087029A" w:rsidP="00CC68DD">
      <w:pPr>
        <w:pStyle w:val="Nadpis2"/>
        <w:numPr>
          <w:ilvl w:val="1"/>
          <w:numId w:val="44"/>
        </w:numPr>
        <w:spacing w:before="240" w:after="160" w:line="480" w:lineRule="auto"/>
        <w:ind w:left="709" w:hanging="709"/>
        <w:rPr>
          <w:b/>
          <w:lang w:val="sk-SK"/>
        </w:rPr>
      </w:pPr>
      <w:bookmarkStart w:id="265" w:name="_Toc418001232"/>
      <w:bookmarkStart w:id="266" w:name="_Toc418003057"/>
      <w:bookmarkStart w:id="267" w:name="_Toc417648895"/>
      <w:bookmarkStart w:id="268" w:name="_Toc440354988"/>
      <w:bookmarkStart w:id="269" w:name="_Toc440375319"/>
      <w:bookmarkStart w:id="270" w:name="_Toc458432906"/>
      <w:bookmarkStart w:id="271" w:name="_Toc458515658"/>
      <w:bookmarkEnd w:id="265"/>
      <w:bookmarkEnd w:id="266"/>
      <w:r w:rsidRPr="001F1018">
        <w:rPr>
          <w:b/>
          <w:lang w:val="sk-SK"/>
        </w:rPr>
        <w:t>Splnenie podmienok ustanovených v osobitných predpisov</w:t>
      </w:r>
      <w:bookmarkEnd w:id="267"/>
      <w:bookmarkEnd w:id="268"/>
      <w:bookmarkEnd w:id="269"/>
      <w:bookmarkEnd w:id="270"/>
      <w:bookmarkEnd w:id="271"/>
    </w:p>
    <w:p w:rsidR="00FA7A4F" w:rsidRPr="00095609" w:rsidRDefault="00FA7A4F" w:rsidP="0008366A">
      <w:pPr>
        <w:pStyle w:val="Nadpis3"/>
        <w:spacing w:line="360" w:lineRule="auto"/>
        <w:ind w:left="720"/>
        <w:jc w:val="both"/>
        <w:rPr>
          <w:b/>
          <w:color w:val="3C8A2E" w:themeColor="accent5"/>
          <w:sz w:val="24"/>
          <w:szCs w:val="24"/>
          <w:lang w:val="sk-SK"/>
        </w:rPr>
      </w:pPr>
      <w:bookmarkStart w:id="272" w:name="_Toc458515659"/>
      <w:bookmarkStart w:id="273" w:name="_Toc417648896"/>
      <w:bookmarkStart w:id="274" w:name="_Toc440354989"/>
      <w:bookmarkStart w:id="275" w:name="_Toc440375320"/>
      <w:bookmarkStart w:id="276" w:name="_Toc458432907"/>
      <w:r w:rsidRPr="00095609">
        <w:rPr>
          <w:b/>
          <w:color w:val="3C8A2E" w:themeColor="accent5"/>
          <w:sz w:val="24"/>
          <w:szCs w:val="24"/>
          <w:lang w:val="sk-SK"/>
        </w:rPr>
        <w:t>2.9.1 Podmienky týkajúce sa štátnej pomoci a vyplývajúce zo schém štátnej pomoci/pomoc de minimis</w:t>
      </w:r>
      <w:bookmarkEnd w:id="272"/>
    </w:p>
    <w:bookmarkEnd w:id="273"/>
    <w:bookmarkEnd w:id="274"/>
    <w:bookmarkEnd w:id="275"/>
    <w:bookmarkEnd w:id="276"/>
    <w:p w:rsidR="00201868" w:rsidRDefault="00201868" w:rsidP="00591CAF">
      <w:pPr>
        <w:spacing w:line="288" w:lineRule="auto"/>
        <w:jc w:val="both"/>
        <w:rPr>
          <w:rFonts w:ascii="Arial" w:hAnsi="Arial" w:cs="Arial"/>
          <w:sz w:val="19"/>
          <w:szCs w:val="19"/>
          <w:lang w:val="sk-SK"/>
        </w:rPr>
      </w:pPr>
    </w:p>
    <w:p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minimis,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rsidR="00DF4891" w:rsidRPr="001F1018" w:rsidRDefault="001F1018" w:rsidP="00CD234F">
      <w:pPr>
        <w:pStyle w:val="Nadpis3"/>
        <w:spacing w:line="360" w:lineRule="auto"/>
        <w:ind w:left="720"/>
        <w:jc w:val="both"/>
        <w:rPr>
          <w:b/>
          <w:color w:val="3C8A2E" w:themeColor="accent5"/>
          <w:sz w:val="24"/>
          <w:szCs w:val="24"/>
          <w:lang w:val="sk-SK"/>
        </w:rPr>
      </w:pPr>
      <w:bookmarkStart w:id="277" w:name="_Toc417648897"/>
      <w:bookmarkStart w:id="278" w:name="_Toc440354990"/>
      <w:bookmarkStart w:id="279" w:name="_Toc440375321"/>
      <w:bookmarkStart w:id="280" w:name="_Toc458432908"/>
      <w:bookmarkStart w:id="281" w:name="_Toc458515660"/>
      <w:r w:rsidRPr="001F1018">
        <w:rPr>
          <w:b/>
          <w:color w:val="3C8A2E" w:themeColor="accent5"/>
          <w:sz w:val="24"/>
          <w:szCs w:val="24"/>
          <w:lang w:val="sk-SK"/>
        </w:rPr>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277"/>
      <w:bookmarkEnd w:id="278"/>
      <w:bookmarkEnd w:id="279"/>
      <w:bookmarkEnd w:id="280"/>
      <w:bookmarkEnd w:id="281"/>
      <w:r w:rsidR="00AF26C3" w:rsidRPr="001F1018">
        <w:rPr>
          <w:b/>
          <w:color w:val="3C8A2E" w:themeColor="accent5"/>
          <w:sz w:val="24"/>
          <w:szCs w:val="24"/>
          <w:lang w:val="sk-SK"/>
        </w:rPr>
        <w:t xml:space="preserve"> </w:t>
      </w:r>
    </w:p>
    <w:p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rsidR="00FA7A4F" w:rsidRPr="00201868" w:rsidRDefault="00FA7A4F" w:rsidP="00201868">
      <w:pPr>
        <w:pStyle w:val="Nadpis3"/>
        <w:spacing w:line="360" w:lineRule="auto"/>
        <w:ind w:left="720"/>
        <w:jc w:val="both"/>
        <w:rPr>
          <w:b/>
          <w:color w:val="3C8A2E" w:themeColor="accent5"/>
          <w:sz w:val="24"/>
          <w:szCs w:val="24"/>
          <w:lang w:val="sk-SK"/>
        </w:rPr>
      </w:pPr>
      <w:bookmarkStart w:id="282"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282"/>
    </w:p>
    <w:p w:rsidR="00201868" w:rsidRDefault="00201868" w:rsidP="00591CAF">
      <w:pPr>
        <w:spacing w:line="288" w:lineRule="auto"/>
        <w:jc w:val="both"/>
        <w:rPr>
          <w:rFonts w:ascii="Arial" w:hAnsi="Arial" w:cs="Arial"/>
          <w:sz w:val="19"/>
          <w:szCs w:val="19"/>
          <w:lang w:val="sk-SK"/>
        </w:rPr>
      </w:pPr>
    </w:p>
    <w:p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ŽoNFP neporušil zákaz nelegálnej práce a nelegálneho zamestnávania.</w:t>
      </w:r>
    </w:p>
    <w:p w:rsidR="0008366A" w:rsidRDefault="0008366A" w:rsidP="00A72183">
      <w:pPr>
        <w:pStyle w:val="Nadpis2"/>
        <w:spacing w:line="480" w:lineRule="auto"/>
        <w:rPr>
          <w:b/>
          <w:szCs w:val="24"/>
          <w:lang w:val="sk-SK"/>
        </w:rPr>
      </w:pPr>
      <w:bookmarkStart w:id="283" w:name="_Toc418001237"/>
      <w:bookmarkStart w:id="284" w:name="_Toc418003062"/>
      <w:bookmarkStart w:id="285" w:name="_Toc417648901"/>
      <w:bookmarkStart w:id="286" w:name="_Toc440354992"/>
      <w:bookmarkStart w:id="287" w:name="_Toc440375323"/>
      <w:bookmarkStart w:id="288" w:name="_Toc458432910"/>
      <w:bookmarkStart w:id="289" w:name="_Toc458515662"/>
      <w:bookmarkEnd w:id="283"/>
      <w:bookmarkEnd w:id="284"/>
    </w:p>
    <w:p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290" w:name="_Toc417645451"/>
      <w:bookmarkStart w:id="291" w:name="_Toc417648902"/>
      <w:bookmarkStart w:id="292" w:name="_Toc417649174"/>
      <w:bookmarkStart w:id="293" w:name="_Toc417649565"/>
      <w:bookmarkStart w:id="294" w:name="_Toc417650272"/>
      <w:bookmarkStart w:id="295" w:name="_Toc418001239"/>
      <w:bookmarkStart w:id="296" w:name="_Toc418003064"/>
      <w:bookmarkStart w:id="297" w:name="_Toc440354993"/>
      <w:bookmarkStart w:id="298" w:name="_Toc440355289"/>
      <w:bookmarkStart w:id="299" w:name="_Toc440374932"/>
      <w:bookmarkStart w:id="300" w:name="_Toc440375324"/>
      <w:bookmarkStart w:id="301" w:name="_Toc440375744"/>
      <w:bookmarkStart w:id="302" w:name="_Toc440634416"/>
      <w:bookmarkStart w:id="303" w:name="_Toc458428905"/>
      <w:bookmarkStart w:id="304" w:name="_Toc458432268"/>
      <w:bookmarkStart w:id="305" w:name="_Toc458432815"/>
      <w:bookmarkStart w:id="306" w:name="_Toc458432911"/>
      <w:bookmarkStart w:id="307" w:name="_Toc458514599"/>
      <w:bookmarkStart w:id="308" w:name="_Toc458515663"/>
      <w:bookmarkStart w:id="309" w:name="_Toc417645452"/>
      <w:bookmarkStart w:id="310" w:name="_Toc417648903"/>
      <w:bookmarkStart w:id="311" w:name="_Toc417649175"/>
      <w:bookmarkStart w:id="312" w:name="_Toc417649566"/>
      <w:bookmarkStart w:id="313" w:name="_Toc417650273"/>
      <w:bookmarkStart w:id="314" w:name="_Toc418001240"/>
      <w:bookmarkStart w:id="315" w:name="_Toc418003065"/>
      <w:bookmarkStart w:id="316" w:name="_Toc440354994"/>
      <w:bookmarkStart w:id="317" w:name="_Toc440355290"/>
      <w:bookmarkStart w:id="318" w:name="_Toc440374933"/>
      <w:bookmarkStart w:id="319" w:name="_Toc440375325"/>
      <w:bookmarkStart w:id="320" w:name="_Toc440375745"/>
      <w:bookmarkStart w:id="321" w:name="_Toc440634417"/>
      <w:bookmarkStart w:id="322" w:name="_Toc458428906"/>
      <w:bookmarkStart w:id="323" w:name="_Toc458432269"/>
      <w:bookmarkStart w:id="324" w:name="_Toc458432816"/>
      <w:bookmarkStart w:id="325" w:name="_Toc458432912"/>
      <w:bookmarkStart w:id="326" w:name="_Toc458514600"/>
      <w:bookmarkStart w:id="327" w:name="_Toc458515664"/>
      <w:bookmarkStart w:id="328" w:name="_Toc417645453"/>
      <w:bookmarkStart w:id="329" w:name="_Toc417648904"/>
      <w:bookmarkStart w:id="330" w:name="_Toc417649176"/>
      <w:bookmarkStart w:id="331" w:name="_Toc417649567"/>
      <w:bookmarkStart w:id="332" w:name="_Toc417650274"/>
      <w:bookmarkStart w:id="333" w:name="_Toc418001241"/>
      <w:bookmarkStart w:id="334" w:name="_Toc418003066"/>
      <w:bookmarkStart w:id="335" w:name="_Toc440354995"/>
      <w:bookmarkStart w:id="336" w:name="_Toc440355291"/>
      <w:bookmarkStart w:id="337" w:name="_Toc440374934"/>
      <w:bookmarkStart w:id="338" w:name="_Toc440375326"/>
      <w:bookmarkStart w:id="339" w:name="_Toc440375746"/>
      <w:bookmarkStart w:id="340" w:name="_Toc440634418"/>
      <w:bookmarkStart w:id="341" w:name="_Toc458428907"/>
      <w:bookmarkStart w:id="342" w:name="_Toc458432270"/>
      <w:bookmarkStart w:id="343" w:name="_Toc458432817"/>
      <w:bookmarkStart w:id="344" w:name="_Toc458432913"/>
      <w:bookmarkStart w:id="345" w:name="_Toc458514601"/>
      <w:bookmarkStart w:id="346" w:name="_Toc458515665"/>
      <w:bookmarkStart w:id="347" w:name="_Toc417645454"/>
      <w:bookmarkStart w:id="348" w:name="_Toc417648905"/>
      <w:bookmarkStart w:id="349" w:name="_Toc417649177"/>
      <w:bookmarkStart w:id="350" w:name="_Toc417649568"/>
      <w:bookmarkStart w:id="351" w:name="_Toc417650275"/>
      <w:bookmarkStart w:id="352" w:name="_Toc418001242"/>
      <w:bookmarkStart w:id="353" w:name="_Toc418003067"/>
      <w:bookmarkStart w:id="354" w:name="_Toc440354996"/>
      <w:bookmarkStart w:id="355" w:name="_Toc440355292"/>
      <w:bookmarkStart w:id="356" w:name="_Toc440374935"/>
      <w:bookmarkStart w:id="357" w:name="_Toc440375327"/>
      <w:bookmarkStart w:id="358" w:name="_Toc440375747"/>
      <w:bookmarkStart w:id="359" w:name="_Toc440634419"/>
      <w:bookmarkStart w:id="360" w:name="_Toc458428908"/>
      <w:bookmarkStart w:id="361" w:name="_Toc458432271"/>
      <w:bookmarkStart w:id="362" w:name="_Toc458432818"/>
      <w:bookmarkStart w:id="363" w:name="_Toc458432914"/>
      <w:bookmarkStart w:id="364" w:name="_Toc458514602"/>
      <w:bookmarkStart w:id="365" w:name="_Toc458515666"/>
      <w:bookmarkStart w:id="366" w:name="_Toc417645455"/>
      <w:bookmarkStart w:id="367" w:name="_Toc417648906"/>
      <w:bookmarkStart w:id="368" w:name="_Toc417649178"/>
      <w:bookmarkStart w:id="369" w:name="_Toc417649569"/>
      <w:bookmarkStart w:id="370" w:name="_Toc417650276"/>
      <w:bookmarkStart w:id="371" w:name="_Toc418001243"/>
      <w:bookmarkStart w:id="372" w:name="_Toc418003068"/>
      <w:bookmarkStart w:id="373" w:name="_Toc440354997"/>
      <w:bookmarkStart w:id="374" w:name="_Toc440355293"/>
      <w:bookmarkStart w:id="375" w:name="_Toc440374936"/>
      <w:bookmarkStart w:id="376" w:name="_Toc440375328"/>
      <w:bookmarkStart w:id="377" w:name="_Toc440375748"/>
      <w:bookmarkStart w:id="378" w:name="_Toc440634420"/>
      <w:bookmarkStart w:id="379" w:name="_Toc458428909"/>
      <w:bookmarkStart w:id="380" w:name="_Toc458432272"/>
      <w:bookmarkStart w:id="381" w:name="_Toc458432819"/>
      <w:bookmarkStart w:id="382" w:name="_Toc458432915"/>
      <w:bookmarkStart w:id="383" w:name="_Toc458514603"/>
      <w:bookmarkStart w:id="384" w:name="_Toc458515667"/>
      <w:bookmarkStart w:id="385" w:name="_Toc417645456"/>
      <w:bookmarkStart w:id="386" w:name="_Toc417648907"/>
      <w:bookmarkStart w:id="387" w:name="_Toc417649179"/>
      <w:bookmarkStart w:id="388" w:name="_Toc417649570"/>
      <w:bookmarkStart w:id="389" w:name="_Toc417650277"/>
      <w:bookmarkStart w:id="390" w:name="_Toc418001244"/>
      <w:bookmarkStart w:id="391" w:name="_Toc418003069"/>
      <w:bookmarkStart w:id="392" w:name="_Toc440354998"/>
      <w:bookmarkStart w:id="393" w:name="_Toc440355294"/>
      <w:bookmarkStart w:id="394" w:name="_Toc440374937"/>
      <w:bookmarkStart w:id="395" w:name="_Toc440375329"/>
      <w:bookmarkStart w:id="396" w:name="_Toc440375749"/>
      <w:bookmarkStart w:id="397" w:name="_Toc440634421"/>
      <w:bookmarkStart w:id="398" w:name="_Toc458428910"/>
      <w:bookmarkStart w:id="399" w:name="_Toc458432273"/>
      <w:bookmarkStart w:id="400" w:name="_Toc458432820"/>
      <w:bookmarkStart w:id="401" w:name="_Toc458432916"/>
      <w:bookmarkStart w:id="402" w:name="_Toc458514604"/>
      <w:bookmarkStart w:id="403" w:name="_Toc458515668"/>
      <w:bookmarkStart w:id="404" w:name="_Toc417645457"/>
      <w:bookmarkStart w:id="405" w:name="_Toc417648908"/>
      <w:bookmarkStart w:id="406" w:name="_Toc417649180"/>
      <w:bookmarkStart w:id="407" w:name="_Toc417649571"/>
      <w:bookmarkStart w:id="408" w:name="_Toc417650278"/>
      <w:bookmarkStart w:id="409" w:name="_Toc418001245"/>
      <w:bookmarkStart w:id="410" w:name="_Toc418003070"/>
      <w:bookmarkStart w:id="411" w:name="_Toc440354999"/>
      <w:bookmarkStart w:id="412" w:name="_Toc440355295"/>
      <w:bookmarkStart w:id="413" w:name="_Toc440374938"/>
      <w:bookmarkStart w:id="414" w:name="_Toc440375330"/>
      <w:bookmarkStart w:id="415" w:name="_Toc440375750"/>
      <w:bookmarkStart w:id="416" w:name="_Toc440634422"/>
      <w:bookmarkStart w:id="417" w:name="_Toc458428911"/>
      <w:bookmarkStart w:id="418" w:name="_Toc458432274"/>
      <w:bookmarkStart w:id="419" w:name="_Toc458432821"/>
      <w:bookmarkStart w:id="420" w:name="_Toc458432917"/>
      <w:bookmarkStart w:id="421" w:name="_Toc458514605"/>
      <w:bookmarkStart w:id="422" w:name="_Toc458515669"/>
      <w:bookmarkStart w:id="423" w:name="_Toc417645458"/>
      <w:bookmarkStart w:id="424" w:name="_Toc417648909"/>
      <w:bookmarkStart w:id="425" w:name="_Toc417649181"/>
      <w:bookmarkStart w:id="426" w:name="_Toc417649572"/>
      <w:bookmarkStart w:id="427" w:name="_Toc417650279"/>
      <w:bookmarkStart w:id="428" w:name="_Toc418001246"/>
      <w:bookmarkStart w:id="429" w:name="_Toc418003071"/>
      <w:bookmarkStart w:id="430" w:name="_Toc440355000"/>
      <w:bookmarkStart w:id="431" w:name="_Toc440355296"/>
      <w:bookmarkStart w:id="432" w:name="_Toc440374939"/>
      <w:bookmarkStart w:id="433" w:name="_Toc440375331"/>
      <w:bookmarkStart w:id="434" w:name="_Toc440375751"/>
      <w:bookmarkStart w:id="435" w:name="_Toc440634423"/>
      <w:bookmarkStart w:id="436" w:name="_Toc458428912"/>
      <w:bookmarkStart w:id="437" w:name="_Toc458432275"/>
      <w:bookmarkStart w:id="438" w:name="_Toc458432822"/>
      <w:bookmarkStart w:id="439" w:name="_Toc458432918"/>
      <w:bookmarkStart w:id="440" w:name="_Toc458514606"/>
      <w:bookmarkStart w:id="441" w:name="_Toc458515670"/>
      <w:bookmarkStart w:id="442" w:name="_Toc417645459"/>
      <w:bookmarkStart w:id="443" w:name="_Toc417648910"/>
      <w:bookmarkStart w:id="444" w:name="_Toc417649182"/>
      <w:bookmarkStart w:id="445" w:name="_Toc417649573"/>
      <w:bookmarkStart w:id="446" w:name="_Toc417650280"/>
      <w:bookmarkStart w:id="447" w:name="_Toc418001247"/>
      <w:bookmarkStart w:id="448" w:name="_Toc418003072"/>
      <w:bookmarkStart w:id="449" w:name="_Toc440355001"/>
      <w:bookmarkStart w:id="450" w:name="_Toc440355297"/>
      <w:bookmarkStart w:id="451" w:name="_Toc440374940"/>
      <w:bookmarkStart w:id="452" w:name="_Toc440375332"/>
      <w:bookmarkStart w:id="453" w:name="_Toc440375752"/>
      <w:bookmarkStart w:id="454" w:name="_Toc440634424"/>
      <w:bookmarkStart w:id="455" w:name="_Toc458428913"/>
      <w:bookmarkStart w:id="456" w:name="_Toc458432276"/>
      <w:bookmarkStart w:id="457" w:name="_Toc458432823"/>
      <w:bookmarkStart w:id="458" w:name="_Toc458432919"/>
      <w:bookmarkStart w:id="459" w:name="_Toc458514607"/>
      <w:bookmarkStart w:id="460" w:name="_Toc458515671"/>
      <w:bookmarkStart w:id="461" w:name="_Toc417645460"/>
      <w:bookmarkStart w:id="462" w:name="_Toc417648911"/>
      <w:bookmarkStart w:id="463" w:name="_Toc417649183"/>
      <w:bookmarkStart w:id="464" w:name="_Toc417649574"/>
      <w:bookmarkStart w:id="465" w:name="_Toc417650281"/>
      <w:bookmarkStart w:id="466" w:name="_Toc418001248"/>
      <w:bookmarkStart w:id="467" w:name="_Toc418003073"/>
      <w:bookmarkStart w:id="468" w:name="_Toc440355002"/>
      <w:bookmarkStart w:id="469" w:name="_Toc440355298"/>
      <w:bookmarkStart w:id="470" w:name="_Toc440374941"/>
      <w:bookmarkStart w:id="471" w:name="_Toc440375333"/>
      <w:bookmarkStart w:id="472" w:name="_Toc440375753"/>
      <w:bookmarkStart w:id="473" w:name="_Toc440634425"/>
      <w:bookmarkStart w:id="474" w:name="_Toc458428914"/>
      <w:bookmarkStart w:id="475" w:name="_Toc458432277"/>
      <w:bookmarkStart w:id="476" w:name="_Toc458432824"/>
      <w:bookmarkStart w:id="477" w:name="_Toc458432920"/>
      <w:bookmarkStart w:id="478" w:name="_Toc458514608"/>
      <w:bookmarkStart w:id="479" w:name="_Toc458515672"/>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p w:rsidR="00FA7A4F" w:rsidRPr="00FA7A4F" w:rsidRDefault="00FA7A4F" w:rsidP="00FA7A4F">
      <w:pPr>
        <w:pStyle w:val="Nadpis3"/>
        <w:spacing w:line="480" w:lineRule="auto"/>
        <w:ind w:left="720"/>
        <w:rPr>
          <w:b/>
          <w:color w:val="3C8A2E" w:themeColor="accent5"/>
          <w:sz w:val="24"/>
          <w:szCs w:val="24"/>
          <w:lang w:val="sk-SK"/>
        </w:rPr>
      </w:pPr>
      <w:bookmarkStart w:id="480" w:name="_Toc458515673"/>
      <w:bookmarkEnd w:id="255"/>
      <w:bookmarkEnd w:id="256"/>
      <w:r w:rsidRPr="00FA7A4F">
        <w:rPr>
          <w:b/>
          <w:color w:val="3C8A2E" w:themeColor="accent5"/>
          <w:sz w:val="24"/>
          <w:szCs w:val="24"/>
          <w:lang w:val="sk-SK"/>
        </w:rPr>
        <w:t>2.10.1 Časová oprávnenosť realizácie projektu</w:t>
      </w:r>
      <w:bookmarkEnd w:id="480"/>
    </w:p>
    <w:p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r w:rsidR="00801DF0" w:rsidRPr="005E404C">
        <w:rPr>
          <w:rFonts w:ascii="Arial" w:hAnsi="Arial" w:cs="Arial"/>
          <w:sz w:val="19"/>
          <w:szCs w:val="19"/>
          <w:lang w:val="sk-SK"/>
        </w:rPr>
        <w:t>Ž</w:t>
      </w:r>
      <w:r w:rsidRPr="005E404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rsidR="005E404C" w:rsidRPr="00FA7A4F" w:rsidRDefault="00FA7A4F" w:rsidP="00CD234F">
      <w:pPr>
        <w:pStyle w:val="Nadpis3"/>
        <w:spacing w:line="480" w:lineRule="auto"/>
        <w:ind w:left="720"/>
        <w:rPr>
          <w:b/>
          <w:color w:val="3C8A2E" w:themeColor="accent5"/>
          <w:sz w:val="24"/>
          <w:szCs w:val="24"/>
          <w:lang w:val="sk-SK"/>
        </w:rPr>
      </w:pPr>
      <w:bookmarkStart w:id="481" w:name="_Toc418001250"/>
      <w:bookmarkStart w:id="482" w:name="_Toc418003075"/>
      <w:bookmarkStart w:id="483" w:name="_Toc458515674"/>
      <w:bookmarkEnd w:id="481"/>
      <w:bookmarkEnd w:id="482"/>
      <w:r w:rsidRPr="00FA7A4F">
        <w:rPr>
          <w:b/>
          <w:color w:val="3C8A2E" w:themeColor="accent5"/>
          <w:sz w:val="24"/>
          <w:szCs w:val="24"/>
          <w:lang w:val="sk-SK"/>
        </w:rPr>
        <w:t>2.10.2 Oprávnenosť z hľadiska súladu s HP</w:t>
      </w:r>
      <w:bookmarkEnd w:id="483"/>
    </w:p>
    <w:p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výzve. Relevantné pre prípady, ak súlad s HP nie je overovaný po dohode s gestorom HP v rámci odborného hodnotenia ŽoNFP.</w:t>
      </w:r>
    </w:p>
    <w:p w:rsidR="005E404C" w:rsidRPr="00FA7A4F" w:rsidRDefault="00FA7A4F" w:rsidP="00447A75">
      <w:pPr>
        <w:pStyle w:val="Nadpis3"/>
        <w:spacing w:line="480" w:lineRule="auto"/>
        <w:ind w:left="720"/>
        <w:rPr>
          <w:b/>
          <w:color w:val="3C8A2E" w:themeColor="accent5"/>
          <w:sz w:val="24"/>
          <w:szCs w:val="24"/>
          <w:lang w:val="sk-SK"/>
        </w:rPr>
      </w:pPr>
      <w:bookmarkStart w:id="484" w:name="_Toc418001252"/>
      <w:bookmarkStart w:id="485" w:name="_Toc418003077"/>
      <w:bookmarkStart w:id="486" w:name="_Toc458515675"/>
      <w:bookmarkEnd w:id="484"/>
      <w:bookmarkEnd w:id="485"/>
      <w:r w:rsidRPr="00FA7A4F">
        <w:rPr>
          <w:b/>
          <w:color w:val="3C8A2E" w:themeColor="accent5"/>
          <w:sz w:val="24"/>
          <w:szCs w:val="24"/>
          <w:lang w:val="sk-SK"/>
        </w:rPr>
        <w:t>2.10.3 Maximálna a minimálna výška pomoci</w:t>
      </w:r>
      <w:bookmarkEnd w:id="486"/>
    </w:p>
    <w:p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pomoci de minimis</w:t>
      </w:r>
      <w:r w:rsidR="00FB350D" w:rsidRPr="005E404C">
        <w:rPr>
          <w:rFonts w:cs="Arial"/>
          <w:color w:val="000000"/>
          <w:sz w:val="19"/>
          <w:szCs w:val="19"/>
          <w:lang w:val="sk-SK"/>
        </w:rPr>
        <w:t xml:space="preserve"> v prípade jej identifikovania.</w:t>
      </w:r>
    </w:p>
    <w:p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487" w:name="_Toc458515676"/>
      <w:r w:rsidRPr="00FA7A4F">
        <w:rPr>
          <w:rFonts w:ascii="Arial" w:hAnsi="Arial" w:cs="Arial"/>
          <w:b/>
          <w:color w:val="3C8A2E" w:themeColor="accent5"/>
          <w:sz w:val="24"/>
          <w:szCs w:val="24"/>
          <w:lang w:val="sk-SK"/>
        </w:rPr>
        <w:t>2.10.4 Podmienky poskytnutia príspevku z hľadiska definovania merateľných ukazovateľov projektu</w:t>
      </w:r>
      <w:bookmarkEnd w:id="487"/>
    </w:p>
    <w:p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vo svojom projekte plánuje prispieť aj k napĺňaniu cieľov horizontálnych princípov, musí zadať zvolené merateľné ukazovatele aj v príslušných častiach ŽoNFP, týkajúcich sa horizontálnych princípov. Žiadateľ o NFP zároveň vyplní cieľovú/plánovanú hodnotu merateľného ukazovateľa horizontálnych princípov (ďalej len „HP“) rovnako, ako pri merateľných ukazovateľoch projektu. </w:t>
      </w:r>
    </w:p>
    <w:p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Pokiaľ žiadateľ o NFP v ŽoNFP uvedie aj iné ukazovatele, ktoré sa nebudú zo strany RO pre OP EVS sledovať, tieto ukazovatele nemajú žiadny vplyv v procese výberu a hodnotenia ŽoNFP a slúžia len pre žiadateľa.</w:t>
      </w:r>
    </w:p>
    <w:p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rsidR="005E404C" w:rsidRPr="00447A75" w:rsidRDefault="001F1018" w:rsidP="0008366A">
      <w:pPr>
        <w:pStyle w:val="Nadpis3"/>
        <w:spacing w:before="240" w:line="480" w:lineRule="auto"/>
        <w:ind w:left="720"/>
        <w:rPr>
          <w:b/>
          <w:color w:val="3C8A2E" w:themeColor="accent5"/>
          <w:sz w:val="24"/>
          <w:szCs w:val="24"/>
          <w:lang w:val="sk-SK"/>
        </w:rPr>
      </w:pPr>
      <w:bookmarkStart w:id="488" w:name="_Toc418001255"/>
      <w:bookmarkStart w:id="489" w:name="_Toc418003080"/>
      <w:bookmarkStart w:id="490" w:name="_Toc440355007"/>
      <w:bookmarkStart w:id="491" w:name="_Toc440375338"/>
      <w:bookmarkStart w:id="492" w:name="_Toc458432925"/>
      <w:bookmarkStart w:id="493" w:name="_Toc458515677"/>
      <w:bookmarkEnd w:id="488"/>
      <w:bookmarkEnd w:id="489"/>
      <w:r w:rsidRPr="001F1018">
        <w:rPr>
          <w:b/>
          <w:color w:val="3C8A2E" w:themeColor="accent5"/>
          <w:sz w:val="24"/>
          <w:szCs w:val="24"/>
          <w:lang w:val="sk-SK"/>
        </w:rPr>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490"/>
      <w:bookmarkEnd w:id="491"/>
      <w:bookmarkEnd w:id="492"/>
      <w:bookmarkEnd w:id="493"/>
    </w:p>
    <w:p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110, ods. 2, písm. a) všeobecného nariadenia pre programové obdobie 2014 – 2020;</w:t>
      </w:r>
    </w:p>
    <w:p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rsidR="00C85E20" w:rsidRPr="005E404C" w:rsidRDefault="00C85E20" w:rsidP="00062A9E">
      <w:pPr>
        <w:pStyle w:val="Odsekzoznamu"/>
        <w:numPr>
          <w:ilvl w:val="0"/>
          <w:numId w:val="32"/>
        </w:numPr>
        <w:spacing w:before="120" w:after="120" w:line="288" w:lineRule="auto"/>
        <w:ind w:hanging="436"/>
        <w:contextualSpacing w:val="0"/>
        <w:jc w:val="both"/>
        <w:rPr>
          <w:rStyle w:val="Textzstupnhosymbolu"/>
          <w:rFonts w:ascii="Arial" w:hAnsi="Arial" w:cs="Arial"/>
          <w:color w:val="auto"/>
          <w:sz w:val="19"/>
          <w:szCs w:val="19"/>
          <w:lang w:val="sk-SK"/>
        </w:rPr>
      </w:pPr>
      <w:r w:rsidRPr="005E404C">
        <w:rPr>
          <w:rStyle w:val="Textzstupnhosymbolu"/>
          <w:rFonts w:ascii="Arial" w:hAnsi="Arial" w:cs="Arial"/>
          <w:color w:val="000000"/>
          <w:sz w:val="19"/>
          <w:szCs w:val="19"/>
          <w:lang w:val="sk-SK"/>
        </w:rPr>
        <w:t>v rámci jedného projektu sa počas celej doby implementácie uplatňuje jeden pomer financovania za jednotlivé zdroje.</w:t>
      </w:r>
    </w:p>
    <w:p w:rsidR="00D07A70" w:rsidRPr="005E404C" w:rsidRDefault="00D07A70" w:rsidP="00D07A70">
      <w:pPr>
        <w:pStyle w:val="Odsekzoznamu"/>
        <w:spacing w:before="120" w:after="120" w:line="288" w:lineRule="auto"/>
        <w:contextualSpacing w:val="0"/>
        <w:jc w:val="both"/>
        <w:rPr>
          <w:rStyle w:val="Textzstupnhosymbolu"/>
          <w:rFonts w:ascii="Arial" w:hAnsi="Arial" w:cs="Arial"/>
          <w:color w:val="auto"/>
          <w:sz w:val="19"/>
          <w:szCs w:val="19"/>
          <w:lang w:val="sk-SK"/>
        </w:rPr>
      </w:pPr>
    </w:p>
    <w:p w:rsidR="0099458A" w:rsidRPr="007A5085" w:rsidRDefault="0099458A" w:rsidP="0008366A">
      <w:pPr>
        <w:pStyle w:val="Nadpis4"/>
        <w:ind w:left="284"/>
        <w:rPr>
          <w:rStyle w:val="Textzstupnhosymbolu"/>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7A5085" w:rsidTr="004A613B">
        <w:trPr>
          <w:trHeight w:val="340"/>
        </w:trPr>
        <w:tc>
          <w:tcPr>
            <w:tcW w:w="9212" w:type="dxa"/>
            <w:gridSpan w:val="4"/>
            <w:shd w:val="clear" w:color="auto" w:fill="F2F2F2"/>
            <w:vAlign w:val="center"/>
          </w:tcPr>
          <w:p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rsidTr="004A613B">
        <w:trPr>
          <w:trHeight w:val="340"/>
        </w:trPr>
        <w:tc>
          <w:tcPr>
            <w:tcW w:w="9212" w:type="dxa"/>
            <w:gridSpan w:val="4"/>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rsidTr="004A613B">
        <w:trPr>
          <w:trHeight w:val="340"/>
        </w:trPr>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rsidTr="004A613B">
        <w:trPr>
          <w:trHeight w:val="340"/>
        </w:trPr>
        <w:tc>
          <w:tcPr>
            <w:tcW w:w="2303" w:type="dxa"/>
            <w:vAlign w:val="center"/>
          </w:tcPr>
          <w:p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rsidR="00C85E20" w:rsidRPr="007A5085" w:rsidRDefault="00C85E20" w:rsidP="007F7349">
            <w:pPr>
              <w:spacing w:line="288" w:lineRule="auto"/>
              <w:jc w:val="center"/>
              <w:rPr>
                <w:rFonts w:cs="Arial"/>
                <w:b/>
                <w:sz w:val="16"/>
                <w:szCs w:val="16"/>
                <w:lang w:val="sk-SK"/>
              </w:rPr>
            </w:pPr>
          </w:p>
        </w:tc>
      </w:tr>
      <w:tr w:rsidR="00C85E20" w:rsidRPr="007A5085" w:rsidTr="004A613B">
        <w:trPr>
          <w:trHeight w:val="340"/>
        </w:trPr>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AC1573" w:rsidTr="004A613B">
        <w:trPr>
          <w:trHeight w:val="340"/>
        </w:trPr>
        <w:tc>
          <w:tcPr>
            <w:tcW w:w="9212" w:type="dxa"/>
            <w:gridSpan w:val="4"/>
            <w:shd w:val="clear" w:color="auto" w:fill="F2F2F2"/>
            <w:vAlign w:val="center"/>
          </w:tcPr>
          <w:p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rsidTr="004A613B">
        <w:trPr>
          <w:trHeight w:val="340"/>
        </w:trPr>
        <w:tc>
          <w:tcPr>
            <w:tcW w:w="9212" w:type="dxa"/>
            <w:gridSpan w:val="4"/>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rsidTr="004A613B">
        <w:trPr>
          <w:trHeight w:val="340"/>
        </w:trPr>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rsidTr="004A613B">
        <w:trPr>
          <w:trHeight w:val="340"/>
        </w:trPr>
        <w:tc>
          <w:tcPr>
            <w:tcW w:w="2303" w:type="dxa"/>
            <w:vAlign w:val="center"/>
          </w:tcPr>
          <w:p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rsidR="00C85E20" w:rsidRPr="007A5085" w:rsidRDefault="00C85E20" w:rsidP="007F7349">
            <w:pPr>
              <w:spacing w:line="288" w:lineRule="auto"/>
              <w:jc w:val="center"/>
              <w:rPr>
                <w:rFonts w:cs="Arial"/>
                <w:b/>
                <w:sz w:val="16"/>
                <w:szCs w:val="16"/>
                <w:lang w:val="sk-SK"/>
              </w:rPr>
            </w:pPr>
          </w:p>
        </w:tc>
      </w:tr>
      <w:tr w:rsidR="00C85E20" w:rsidRPr="007A5085" w:rsidTr="004A613B">
        <w:trPr>
          <w:trHeight w:val="340"/>
        </w:trPr>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AC1573" w:rsidTr="004A613B">
        <w:trPr>
          <w:trHeight w:val="340"/>
        </w:trPr>
        <w:tc>
          <w:tcPr>
            <w:tcW w:w="9212" w:type="dxa"/>
            <w:gridSpan w:val="4"/>
            <w:shd w:val="clear" w:color="auto" w:fill="F2F2F2"/>
            <w:vAlign w:val="center"/>
          </w:tcPr>
          <w:p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rsidTr="004A613B">
        <w:trPr>
          <w:trHeight w:val="340"/>
        </w:trPr>
        <w:tc>
          <w:tcPr>
            <w:tcW w:w="9212" w:type="dxa"/>
            <w:gridSpan w:val="4"/>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rsidTr="004A613B">
        <w:trPr>
          <w:trHeight w:val="340"/>
        </w:trPr>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rsidTr="004A613B">
        <w:trPr>
          <w:trHeight w:val="340"/>
        </w:trPr>
        <w:tc>
          <w:tcPr>
            <w:tcW w:w="2303" w:type="dxa"/>
            <w:vAlign w:val="center"/>
          </w:tcPr>
          <w:p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rsidR="00C85E20" w:rsidRPr="007A5085" w:rsidRDefault="00C85E20" w:rsidP="007F7349">
            <w:pPr>
              <w:spacing w:line="288" w:lineRule="auto"/>
              <w:jc w:val="center"/>
              <w:rPr>
                <w:rFonts w:cs="Arial"/>
                <w:b/>
                <w:sz w:val="16"/>
                <w:szCs w:val="16"/>
                <w:lang w:val="sk-SK"/>
              </w:rPr>
            </w:pPr>
          </w:p>
        </w:tc>
      </w:tr>
      <w:tr w:rsidR="00C85E20" w:rsidRPr="007A5085" w:rsidTr="004A613B">
        <w:trPr>
          <w:trHeight w:val="340"/>
        </w:trPr>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7A5085" w:rsidTr="004A613B">
        <w:trPr>
          <w:trHeight w:val="340"/>
        </w:trPr>
        <w:tc>
          <w:tcPr>
            <w:tcW w:w="9212" w:type="dxa"/>
            <w:gridSpan w:val="4"/>
            <w:shd w:val="clear" w:color="auto" w:fill="F2F2F2"/>
            <w:vAlign w:val="center"/>
          </w:tcPr>
          <w:p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rsidTr="004A613B">
        <w:trPr>
          <w:trHeight w:val="340"/>
        </w:trPr>
        <w:tc>
          <w:tcPr>
            <w:tcW w:w="9212" w:type="dxa"/>
            <w:gridSpan w:val="4"/>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rsidTr="004A613B">
        <w:trPr>
          <w:trHeight w:val="340"/>
        </w:trPr>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rsidTr="004A613B">
        <w:trPr>
          <w:trHeight w:val="340"/>
        </w:trPr>
        <w:tc>
          <w:tcPr>
            <w:tcW w:w="2303" w:type="dxa"/>
            <w:vAlign w:val="center"/>
          </w:tcPr>
          <w:p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rsidR="00C85E20" w:rsidRPr="007A5085" w:rsidRDefault="00C85E20" w:rsidP="007F7349">
            <w:pPr>
              <w:spacing w:line="288" w:lineRule="auto"/>
              <w:jc w:val="center"/>
              <w:rPr>
                <w:rFonts w:cs="Arial"/>
                <w:b/>
                <w:sz w:val="16"/>
                <w:szCs w:val="16"/>
                <w:lang w:val="sk-SK"/>
              </w:rPr>
            </w:pPr>
          </w:p>
        </w:tc>
      </w:tr>
      <w:tr w:rsidR="00C85E20" w:rsidRPr="007A5085" w:rsidTr="004A613B">
        <w:trPr>
          <w:trHeight w:val="340"/>
        </w:trPr>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AC1573" w:rsidTr="004A613B">
        <w:trPr>
          <w:trHeight w:val="340"/>
        </w:trPr>
        <w:tc>
          <w:tcPr>
            <w:tcW w:w="9212" w:type="dxa"/>
            <w:gridSpan w:val="4"/>
            <w:shd w:val="clear" w:color="auto" w:fill="F2F2F2"/>
            <w:vAlign w:val="center"/>
          </w:tcPr>
          <w:p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rsidTr="004A613B">
        <w:trPr>
          <w:trHeight w:val="340"/>
        </w:trPr>
        <w:tc>
          <w:tcPr>
            <w:tcW w:w="9212" w:type="dxa"/>
            <w:gridSpan w:val="4"/>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rsidTr="004A613B">
        <w:trPr>
          <w:trHeight w:val="340"/>
        </w:trPr>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rsidTr="004A613B">
        <w:trPr>
          <w:trHeight w:val="340"/>
        </w:trPr>
        <w:tc>
          <w:tcPr>
            <w:tcW w:w="2303" w:type="dxa"/>
            <w:vAlign w:val="center"/>
          </w:tcPr>
          <w:p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rsidR="00C85E20" w:rsidRPr="007A5085" w:rsidRDefault="00C85E20" w:rsidP="007F7349">
            <w:pPr>
              <w:spacing w:line="288" w:lineRule="auto"/>
              <w:jc w:val="center"/>
              <w:rPr>
                <w:rFonts w:cs="Arial"/>
                <w:b/>
                <w:sz w:val="16"/>
                <w:szCs w:val="16"/>
                <w:lang w:val="sk-SK"/>
              </w:rPr>
            </w:pPr>
          </w:p>
        </w:tc>
      </w:tr>
      <w:tr w:rsidR="00C85E20" w:rsidRPr="007A5085" w:rsidTr="004A613B">
        <w:trPr>
          <w:trHeight w:val="340"/>
        </w:trPr>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AC1573" w:rsidTr="004A613B">
        <w:trPr>
          <w:trHeight w:val="340"/>
        </w:trPr>
        <w:tc>
          <w:tcPr>
            <w:tcW w:w="9212" w:type="dxa"/>
            <w:gridSpan w:val="4"/>
            <w:shd w:val="clear" w:color="auto" w:fill="F2F2F2" w:themeFill="background1" w:themeFillShade="F2"/>
            <w:vAlign w:val="center"/>
          </w:tcPr>
          <w:p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rsidTr="004A613B">
        <w:trPr>
          <w:trHeight w:val="340"/>
        </w:trPr>
        <w:tc>
          <w:tcPr>
            <w:tcW w:w="9212" w:type="dxa"/>
            <w:gridSpan w:val="4"/>
            <w:vAlign w:val="center"/>
          </w:tcPr>
          <w:p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rsidTr="004A613B">
        <w:trPr>
          <w:trHeight w:val="340"/>
        </w:trPr>
        <w:tc>
          <w:tcPr>
            <w:tcW w:w="2303" w:type="dxa"/>
            <w:vAlign w:val="center"/>
          </w:tcPr>
          <w:p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rsidTr="004A613B">
        <w:trPr>
          <w:trHeight w:val="340"/>
        </w:trPr>
        <w:tc>
          <w:tcPr>
            <w:tcW w:w="2303" w:type="dxa"/>
            <w:vAlign w:val="center"/>
          </w:tcPr>
          <w:p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rsidR="0099458A" w:rsidRPr="007A5085" w:rsidRDefault="0099458A" w:rsidP="007F7349">
            <w:pPr>
              <w:spacing w:line="288" w:lineRule="auto"/>
              <w:jc w:val="center"/>
              <w:rPr>
                <w:rFonts w:cs="Arial"/>
                <w:b/>
                <w:sz w:val="16"/>
                <w:szCs w:val="16"/>
                <w:lang w:val="sk-SK"/>
              </w:rPr>
            </w:pPr>
          </w:p>
        </w:tc>
      </w:tr>
      <w:tr w:rsidR="0099458A" w:rsidRPr="007A5085" w:rsidTr="004A613B">
        <w:trPr>
          <w:trHeight w:val="340"/>
        </w:trPr>
        <w:tc>
          <w:tcPr>
            <w:tcW w:w="2303" w:type="dxa"/>
            <w:vAlign w:val="center"/>
          </w:tcPr>
          <w:p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rámci schém pomoci de minimis</w:t>
      </w:r>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AC1573" w:rsidTr="002D4BAB">
        <w:trPr>
          <w:trHeight w:val="340"/>
        </w:trPr>
        <w:tc>
          <w:tcPr>
            <w:tcW w:w="9212" w:type="dxa"/>
            <w:gridSpan w:val="4"/>
            <w:shd w:val="clear" w:color="auto" w:fill="F2F2F2" w:themeFill="background1" w:themeFillShade="F2"/>
            <w:vAlign w:val="center"/>
          </w:tcPr>
          <w:p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pomoci de minimis</w:t>
            </w:r>
          </w:p>
        </w:tc>
      </w:tr>
      <w:tr w:rsidR="0099458A" w:rsidRPr="007A5085" w:rsidTr="002D4BAB">
        <w:trPr>
          <w:trHeight w:val="340"/>
        </w:trPr>
        <w:tc>
          <w:tcPr>
            <w:tcW w:w="9212" w:type="dxa"/>
            <w:gridSpan w:val="4"/>
            <w:vAlign w:val="center"/>
          </w:tcPr>
          <w:p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rsidTr="002D4BAB">
        <w:trPr>
          <w:trHeight w:val="340"/>
        </w:trPr>
        <w:tc>
          <w:tcPr>
            <w:tcW w:w="2303" w:type="dxa"/>
            <w:vAlign w:val="center"/>
          </w:tcPr>
          <w:p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rsidTr="002D4BAB">
        <w:trPr>
          <w:trHeight w:val="340"/>
        </w:trPr>
        <w:tc>
          <w:tcPr>
            <w:tcW w:w="2303" w:type="dxa"/>
            <w:vAlign w:val="center"/>
          </w:tcPr>
          <w:p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rsidR="0099458A" w:rsidRPr="007A5085" w:rsidRDefault="0099458A" w:rsidP="007F7349">
            <w:pPr>
              <w:spacing w:line="288" w:lineRule="auto"/>
              <w:jc w:val="center"/>
              <w:rPr>
                <w:rFonts w:cs="Arial"/>
                <w:b/>
                <w:sz w:val="16"/>
                <w:szCs w:val="16"/>
                <w:lang w:val="sk-SK"/>
              </w:rPr>
            </w:pPr>
          </w:p>
        </w:tc>
      </w:tr>
      <w:tr w:rsidR="0099458A" w:rsidRPr="007A5085" w:rsidTr="002D4BAB">
        <w:trPr>
          <w:trHeight w:val="340"/>
        </w:trPr>
        <w:tc>
          <w:tcPr>
            <w:tcW w:w="2303" w:type="dxa"/>
            <w:vAlign w:val="center"/>
          </w:tcPr>
          <w:p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rsidR="00CD234F" w:rsidRDefault="00CD234F" w:rsidP="00E943AC">
      <w:pPr>
        <w:pStyle w:val="Nadpis4"/>
        <w:ind w:left="1134" w:hanging="850"/>
        <w:rPr>
          <w:lang w:val="sk-SK"/>
        </w:rPr>
      </w:pPr>
      <w:bookmarkStart w:id="494" w:name="_Toc417132500"/>
    </w:p>
    <w:p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4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rsidTr="004A613B">
        <w:trPr>
          <w:trHeight w:val="340"/>
        </w:trPr>
        <w:tc>
          <w:tcPr>
            <w:tcW w:w="9212" w:type="dxa"/>
            <w:gridSpan w:val="4"/>
            <w:shd w:val="clear" w:color="auto" w:fill="F2F2F2" w:themeFill="background1" w:themeFillShade="F2"/>
            <w:vAlign w:val="center"/>
          </w:tcPr>
          <w:p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rsidTr="004A613B">
        <w:trPr>
          <w:trHeight w:val="340"/>
        </w:trPr>
        <w:tc>
          <w:tcPr>
            <w:tcW w:w="9212" w:type="dxa"/>
            <w:gridSpan w:val="4"/>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rsidTr="004A613B">
        <w:trPr>
          <w:trHeight w:val="340"/>
        </w:trPr>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rsidTr="004A613B">
        <w:trPr>
          <w:trHeight w:val="340"/>
        </w:trPr>
        <w:tc>
          <w:tcPr>
            <w:tcW w:w="2303" w:type="dxa"/>
            <w:vAlign w:val="center"/>
          </w:tcPr>
          <w:p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rsidR="004265FD" w:rsidRPr="007A5085" w:rsidRDefault="004265FD" w:rsidP="007F7349">
            <w:pPr>
              <w:spacing w:line="288" w:lineRule="auto"/>
              <w:jc w:val="center"/>
              <w:rPr>
                <w:rFonts w:cstheme="minorHAnsi"/>
                <w:b/>
                <w:sz w:val="16"/>
                <w:szCs w:val="16"/>
                <w:lang w:val="sk-SK"/>
              </w:rPr>
            </w:pPr>
          </w:p>
        </w:tc>
      </w:tr>
      <w:tr w:rsidR="004265FD" w:rsidRPr="007A5085" w:rsidTr="004A613B">
        <w:trPr>
          <w:trHeight w:val="340"/>
        </w:trPr>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AC1573" w:rsidTr="004A613B">
        <w:trPr>
          <w:trHeight w:val="340"/>
        </w:trPr>
        <w:tc>
          <w:tcPr>
            <w:tcW w:w="9212" w:type="dxa"/>
            <w:gridSpan w:val="4"/>
            <w:shd w:val="clear" w:color="auto" w:fill="F2F2F2" w:themeFill="background1" w:themeFillShade="F2"/>
            <w:vAlign w:val="center"/>
          </w:tcPr>
          <w:p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rsidTr="004A613B">
        <w:trPr>
          <w:trHeight w:val="340"/>
        </w:trPr>
        <w:tc>
          <w:tcPr>
            <w:tcW w:w="9212" w:type="dxa"/>
            <w:gridSpan w:val="4"/>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rsidTr="004A613B">
        <w:trPr>
          <w:trHeight w:val="340"/>
        </w:trPr>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rsidTr="004A613B">
        <w:trPr>
          <w:trHeight w:val="340"/>
        </w:trPr>
        <w:tc>
          <w:tcPr>
            <w:tcW w:w="2303" w:type="dxa"/>
            <w:vAlign w:val="center"/>
          </w:tcPr>
          <w:p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rsidR="004265FD" w:rsidRPr="007A5085" w:rsidRDefault="004265FD" w:rsidP="007F7349">
            <w:pPr>
              <w:spacing w:line="288" w:lineRule="auto"/>
              <w:jc w:val="center"/>
              <w:rPr>
                <w:rFonts w:cstheme="minorHAnsi"/>
                <w:b/>
                <w:sz w:val="16"/>
                <w:szCs w:val="16"/>
                <w:lang w:val="sk-SK"/>
              </w:rPr>
            </w:pPr>
          </w:p>
        </w:tc>
      </w:tr>
      <w:tr w:rsidR="004265FD" w:rsidRPr="007A5085" w:rsidTr="004A613B">
        <w:trPr>
          <w:trHeight w:val="340"/>
        </w:trPr>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rsidTr="004A613B">
        <w:trPr>
          <w:trHeight w:val="340"/>
        </w:trPr>
        <w:tc>
          <w:tcPr>
            <w:tcW w:w="9212" w:type="dxa"/>
            <w:gridSpan w:val="4"/>
            <w:shd w:val="clear" w:color="auto" w:fill="F2F2F2" w:themeFill="background1" w:themeFillShade="F2"/>
            <w:vAlign w:val="center"/>
          </w:tcPr>
          <w:p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rsidTr="004A613B">
        <w:trPr>
          <w:trHeight w:val="340"/>
        </w:trPr>
        <w:tc>
          <w:tcPr>
            <w:tcW w:w="9212" w:type="dxa"/>
            <w:gridSpan w:val="4"/>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rsidTr="004A613B">
        <w:trPr>
          <w:trHeight w:val="340"/>
        </w:trPr>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rsidTr="004A613B">
        <w:trPr>
          <w:trHeight w:val="340"/>
        </w:trPr>
        <w:tc>
          <w:tcPr>
            <w:tcW w:w="2303" w:type="dxa"/>
            <w:vAlign w:val="center"/>
          </w:tcPr>
          <w:p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rsidR="004265FD" w:rsidRPr="007A5085" w:rsidRDefault="004265FD" w:rsidP="007F7349">
            <w:pPr>
              <w:spacing w:line="288" w:lineRule="auto"/>
              <w:jc w:val="center"/>
              <w:rPr>
                <w:rFonts w:cstheme="minorHAnsi"/>
                <w:b/>
                <w:sz w:val="16"/>
                <w:szCs w:val="16"/>
                <w:lang w:val="sk-SK"/>
              </w:rPr>
            </w:pPr>
          </w:p>
        </w:tc>
      </w:tr>
      <w:tr w:rsidR="004265FD" w:rsidRPr="007A5085" w:rsidTr="004A613B">
        <w:trPr>
          <w:trHeight w:val="340"/>
        </w:trPr>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7A5085" w:rsidTr="004A613B">
        <w:trPr>
          <w:trHeight w:val="329"/>
        </w:trPr>
        <w:tc>
          <w:tcPr>
            <w:tcW w:w="9212" w:type="dxa"/>
            <w:gridSpan w:val="4"/>
            <w:shd w:val="clear" w:color="auto" w:fill="F2F2F2" w:themeFill="background1" w:themeFillShade="F2"/>
            <w:vAlign w:val="center"/>
          </w:tcPr>
          <w:p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rsidTr="004A613B">
        <w:trPr>
          <w:trHeight w:val="340"/>
        </w:trPr>
        <w:tc>
          <w:tcPr>
            <w:tcW w:w="9212" w:type="dxa"/>
            <w:gridSpan w:val="4"/>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rsidTr="004A613B">
        <w:trPr>
          <w:trHeight w:val="340"/>
        </w:trPr>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rsidTr="004A613B">
        <w:trPr>
          <w:trHeight w:val="340"/>
        </w:trPr>
        <w:tc>
          <w:tcPr>
            <w:tcW w:w="2303" w:type="dxa"/>
            <w:vAlign w:val="center"/>
          </w:tcPr>
          <w:p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rsidR="004265FD" w:rsidRPr="007A5085" w:rsidRDefault="004265FD" w:rsidP="007F7349">
            <w:pPr>
              <w:spacing w:line="288" w:lineRule="auto"/>
              <w:jc w:val="center"/>
              <w:rPr>
                <w:rFonts w:cstheme="minorHAnsi"/>
                <w:b/>
                <w:sz w:val="16"/>
                <w:szCs w:val="16"/>
                <w:lang w:val="sk-SK"/>
              </w:rPr>
            </w:pPr>
          </w:p>
        </w:tc>
      </w:tr>
      <w:tr w:rsidR="004265FD" w:rsidRPr="007A5085" w:rsidTr="004A613B">
        <w:trPr>
          <w:trHeight w:val="340"/>
        </w:trPr>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AC1573" w:rsidTr="004A613B">
        <w:trPr>
          <w:trHeight w:val="340"/>
        </w:trPr>
        <w:tc>
          <w:tcPr>
            <w:tcW w:w="9212" w:type="dxa"/>
            <w:gridSpan w:val="4"/>
            <w:shd w:val="clear" w:color="auto" w:fill="F2F2F2" w:themeFill="background1" w:themeFillShade="F2"/>
            <w:vAlign w:val="center"/>
          </w:tcPr>
          <w:p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súkromný sektor mimo schém štátnej pomoci</w:t>
            </w:r>
          </w:p>
        </w:tc>
      </w:tr>
      <w:tr w:rsidR="004265FD" w:rsidRPr="007A5085" w:rsidTr="004A613B">
        <w:trPr>
          <w:trHeight w:val="340"/>
        </w:trPr>
        <w:tc>
          <w:tcPr>
            <w:tcW w:w="9212" w:type="dxa"/>
            <w:gridSpan w:val="4"/>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rsidTr="004A613B">
        <w:trPr>
          <w:trHeight w:val="340"/>
        </w:trPr>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rsidTr="004A613B">
        <w:trPr>
          <w:trHeight w:val="340"/>
        </w:trPr>
        <w:tc>
          <w:tcPr>
            <w:tcW w:w="2303" w:type="dxa"/>
            <w:vAlign w:val="center"/>
          </w:tcPr>
          <w:p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rsidR="004265FD" w:rsidRPr="007A5085" w:rsidRDefault="004265FD" w:rsidP="007F7349">
            <w:pPr>
              <w:spacing w:line="288" w:lineRule="auto"/>
              <w:jc w:val="center"/>
              <w:rPr>
                <w:rFonts w:cstheme="minorHAnsi"/>
                <w:b/>
                <w:sz w:val="16"/>
                <w:szCs w:val="16"/>
                <w:lang w:val="sk-SK"/>
              </w:rPr>
            </w:pPr>
          </w:p>
        </w:tc>
      </w:tr>
      <w:tr w:rsidR="004265FD" w:rsidRPr="007A5085" w:rsidTr="004A613B">
        <w:trPr>
          <w:trHeight w:val="340"/>
        </w:trPr>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AC1573" w:rsidTr="004A613B">
        <w:trPr>
          <w:trHeight w:val="340"/>
        </w:trPr>
        <w:tc>
          <w:tcPr>
            <w:tcW w:w="9212" w:type="dxa"/>
            <w:gridSpan w:val="4"/>
            <w:shd w:val="clear" w:color="auto" w:fill="F2F2F2" w:themeFill="background1" w:themeFillShade="F2"/>
            <w:vAlign w:val="center"/>
          </w:tcPr>
          <w:p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7"/>
            </w:r>
          </w:p>
        </w:tc>
      </w:tr>
      <w:tr w:rsidR="004265FD" w:rsidRPr="007A5085" w:rsidTr="004A613B">
        <w:trPr>
          <w:trHeight w:val="340"/>
        </w:trPr>
        <w:tc>
          <w:tcPr>
            <w:tcW w:w="9212" w:type="dxa"/>
            <w:gridSpan w:val="4"/>
            <w:vAlign w:val="center"/>
          </w:tcPr>
          <w:p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rsidTr="004A613B">
        <w:trPr>
          <w:trHeight w:val="340"/>
        </w:trPr>
        <w:tc>
          <w:tcPr>
            <w:tcW w:w="2303" w:type="dxa"/>
            <w:vAlign w:val="center"/>
          </w:tcPr>
          <w:p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rsidTr="004A613B">
        <w:trPr>
          <w:trHeight w:val="340"/>
        </w:trPr>
        <w:tc>
          <w:tcPr>
            <w:tcW w:w="2303" w:type="dxa"/>
            <w:vAlign w:val="center"/>
          </w:tcPr>
          <w:p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rsidR="004265FD" w:rsidRPr="007A5085" w:rsidRDefault="004265FD" w:rsidP="007F7349">
            <w:pPr>
              <w:spacing w:line="288" w:lineRule="auto"/>
              <w:jc w:val="center"/>
              <w:rPr>
                <w:rFonts w:cs="Arial"/>
                <w:b/>
                <w:sz w:val="16"/>
                <w:szCs w:val="16"/>
                <w:lang w:val="sk-SK"/>
              </w:rPr>
            </w:pPr>
          </w:p>
        </w:tc>
      </w:tr>
      <w:tr w:rsidR="004265FD" w:rsidRPr="007A5085" w:rsidTr="004A613B">
        <w:trPr>
          <w:trHeight w:val="340"/>
        </w:trPr>
        <w:tc>
          <w:tcPr>
            <w:tcW w:w="2303" w:type="dxa"/>
            <w:vAlign w:val="center"/>
          </w:tcPr>
          <w:p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AC1573" w:rsidTr="004A613B">
        <w:trPr>
          <w:trHeight w:val="340"/>
        </w:trPr>
        <w:tc>
          <w:tcPr>
            <w:tcW w:w="9212" w:type="dxa"/>
            <w:gridSpan w:val="4"/>
            <w:shd w:val="clear" w:color="auto" w:fill="F2F2F2" w:themeFill="background1" w:themeFillShade="F2"/>
            <w:vAlign w:val="center"/>
          </w:tcPr>
          <w:p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Prijímateľ – v rámci schém pomoci de minimis</w:t>
            </w:r>
          </w:p>
        </w:tc>
      </w:tr>
      <w:tr w:rsidR="004265FD" w:rsidRPr="007A5085" w:rsidTr="004A613B">
        <w:trPr>
          <w:trHeight w:val="340"/>
        </w:trPr>
        <w:tc>
          <w:tcPr>
            <w:tcW w:w="9212" w:type="dxa"/>
            <w:gridSpan w:val="4"/>
            <w:vAlign w:val="center"/>
          </w:tcPr>
          <w:p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rsidTr="004A613B">
        <w:trPr>
          <w:trHeight w:val="340"/>
        </w:trPr>
        <w:tc>
          <w:tcPr>
            <w:tcW w:w="2303" w:type="dxa"/>
            <w:vAlign w:val="center"/>
          </w:tcPr>
          <w:p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rsidTr="004A613B">
        <w:trPr>
          <w:trHeight w:val="340"/>
        </w:trPr>
        <w:tc>
          <w:tcPr>
            <w:tcW w:w="2303" w:type="dxa"/>
            <w:vAlign w:val="center"/>
          </w:tcPr>
          <w:p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rsidR="004265FD" w:rsidRPr="007A5085" w:rsidRDefault="004265FD" w:rsidP="007F7349">
            <w:pPr>
              <w:spacing w:line="288" w:lineRule="auto"/>
              <w:jc w:val="center"/>
              <w:rPr>
                <w:rFonts w:cs="Arial"/>
                <w:b/>
                <w:sz w:val="16"/>
                <w:szCs w:val="16"/>
                <w:lang w:val="sk-SK"/>
              </w:rPr>
            </w:pPr>
          </w:p>
        </w:tc>
      </w:tr>
      <w:tr w:rsidR="004265FD" w:rsidRPr="007A5085" w:rsidTr="004A613B">
        <w:trPr>
          <w:trHeight w:val="340"/>
        </w:trPr>
        <w:tc>
          <w:tcPr>
            <w:tcW w:w="2303" w:type="dxa"/>
            <w:vAlign w:val="center"/>
          </w:tcPr>
          <w:p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minimis </w:t>
      </w:r>
      <w:r w:rsidRPr="005E404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rsidR="003464C7" w:rsidRPr="0081488E" w:rsidRDefault="001F1018" w:rsidP="00447A75">
      <w:pPr>
        <w:pStyle w:val="Nadpis1"/>
        <w:spacing w:line="480" w:lineRule="auto"/>
        <w:rPr>
          <w:i w:val="0"/>
          <w:lang w:val="sk-SK"/>
        </w:rPr>
      </w:pPr>
      <w:bookmarkStart w:id="495" w:name="_Toc417648916"/>
      <w:bookmarkStart w:id="496" w:name="_Toc410400263"/>
      <w:bookmarkStart w:id="497" w:name="_Toc417132503"/>
      <w:bookmarkStart w:id="498" w:name="_Toc417648917"/>
      <w:bookmarkStart w:id="499" w:name="_Toc440355008"/>
      <w:bookmarkStart w:id="500" w:name="_Toc440375339"/>
      <w:bookmarkStart w:id="501" w:name="_Toc458432926"/>
      <w:bookmarkStart w:id="502" w:name="_Toc458515678"/>
      <w:bookmarkEnd w:id="495"/>
      <w:r w:rsidRPr="0081488E">
        <w:rPr>
          <w:i w:val="0"/>
          <w:iCs w:val="0"/>
          <w:lang w:val="sk-SK"/>
        </w:rPr>
        <w:t>3</w:t>
      </w:r>
      <w:r w:rsidR="0009154D">
        <w:rPr>
          <w:i w:val="0"/>
          <w:iCs w:val="0"/>
          <w:lang w:val="sk-SK"/>
        </w:rPr>
        <w:t>.</w:t>
      </w:r>
      <w:r w:rsidR="0081488E">
        <w:rPr>
          <w:i w:val="0"/>
          <w:lang w:val="sk-SK"/>
        </w:rPr>
        <w:tab/>
      </w:r>
      <w:r w:rsidR="006069FC" w:rsidRPr="0081488E">
        <w:rPr>
          <w:i w:val="0"/>
          <w:lang w:val="sk-SK"/>
        </w:rPr>
        <w:t>Ako požiadať o NFP</w:t>
      </w:r>
      <w:bookmarkEnd w:id="496"/>
      <w:bookmarkEnd w:id="497"/>
      <w:bookmarkEnd w:id="498"/>
      <w:bookmarkEnd w:id="499"/>
      <w:bookmarkEnd w:id="500"/>
      <w:bookmarkEnd w:id="501"/>
      <w:bookmarkEnd w:id="502"/>
    </w:p>
    <w:p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r w:rsidRPr="00941FF6">
        <w:rPr>
          <w:rFonts w:ascii="Arial" w:hAnsi="Arial" w:cs="Arial"/>
          <w:color w:val="000000"/>
          <w:sz w:val="19"/>
          <w:szCs w:val="19"/>
          <w:lang w:val="sk-SK"/>
        </w:rPr>
        <w:t xml:space="preserve"> t</w:t>
      </w:r>
      <w:r w:rsidR="002F3355" w:rsidRPr="00941FF6">
        <w:rPr>
          <w:rFonts w:ascii="Arial" w:hAnsi="Arial" w:cs="Arial"/>
          <w:color w:val="000000"/>
          <w:sz w:val="19"/>
          <w:szCs w:val="19"/>
          <w:lang w:val="sk-SK"/>
        </w:rPr>
        <w:t xml:space="preserve">vorí </w:t>
      </w:r>
      <w:r w:rsidRPr="00941FF6">
        <w:rPr>
          <w:rFonts w:ascii="Arial" w:hAnsi="Arial" w:cs="Arial"/>
          <w:b/>
          <w:color w:val="000000"/>
          <w:sz w:val="19"/>
          <w:szCs w:val="19"/>
          <w:lang w:val="sk-SK"/>
        </w:rPr>
        <w:t>formulár</w:t>
      </w:r>
      <w:r w:rsidR="002F3355" w:rsidRPr="00941FF6">
        <w:rPr>
          <w:rFonts w:ascii="Arial" w:hAnsi="Arial" w:cs="Arial"/>
          <w:b/>
          <w:color w:val="000000"/>
          <w:sz w:val="19"/>
          <w:szCs w:val="19"/>
          <w:lang w:val="sk-SK"/>
        </w:rPr>
        <w:t xml:space="preserve"> </w:t>
      </w:r>
      <w:r w:rsidRPr="00941FF6">
        <w:rPr>
          <w:rFonts w:ascii="Arial" w:hAnsi="Arial" w:cs="Arial"/>
          <w:b/>
          <w:color w:val="000000"/>
          <w:sz w:val="19"/>
          <w:szCs w:val="19"/>
          <w:lang w:val="sk-SK"/>
        </w:rPr>
        <w:t>Žo</w:t>
      </w:r>
      <w:r w:rsidR="009E6CFD" w:rsidRPr="00941FF6">
        <w:rPr>
          <w:rFonts w:ascii="Arial" w:hAnsi="Arial" w:cs="Arial"/>
          <w:b/>
          <w:color w:val="000000"/>
          <w:sz w:val="19"/>
          <w:szCs w:val="19"/>
          <w:lang w:val="sk-SK"/>
        </w:rPr>
        <w:t>NFP</w:t>
      </w:r>
      <w:r w:rsidRPr="00941FF6">
        <w:rPr>
          <w:rFonts w:ascii="Arial" w:hAnsi="Arial" w:cs="Arial"/>
          <w:color w:val="000000"/>
          <w:sz w:val="19"/>
          <w:szCs w:val="19"/>
          <w:lang w:val="sk-SK"/>
        </w:rPr>
        <w:t xml:space="preserve"> (</w:t>
      </w:r>
      <w:r w:rsidR="00A3187C" w:rsidRPr="00941FF6">
        <w:rPr>
          <w:rFonts w:ascii="Arial" w:hAnsi="Arial" w:cs="Arial"/>
          <w:color w:val="000000"/>
          <w:sz w:val="19"/>
          <w:szCs w:val="19"/>
          <w:lang w:val="sk-SK"/>
        </w:rPr>
        <w:t>príloha č. 1</w:t>
      </w:r>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k ŽoNFP</w:t>
      </w:r>
      <w:r w:rsidR="002F3355" w:rsidRPr="00941FF6">
        <w:rPr>
          <w:rFonts w:ascii="Arial" w:hAnsi="Arial" w:cs="Arial"/>
          <w:color w:val="000000"/>
          <w:sz w:val="19"/>
          <w:szCs w:val="19"/>
          <w:lang w:val="sk-SK"/>
        </w:rPr>
        <w:t xml:space="preserve">. </w:t>
      </w:r>
      <w:r w:rsidR="004F51E6" w:rsidRPr="00941FF6">
        <w:rPr>
          <w:rFonts w:ascii="Arial" w:hAnsi="Arial" w:cs="Arial"/>
          <w:color w:val="000000"/>
          <w:sz w:val="19"/>
          <w:szCs w:val="19"/>
          <w:lang w:val="sk-SK"/>
        </w:rPr>
        <w:t>Všetky p</w:t>
      </w:r>
      <w:r w:rsidR="002F3355" w:rsidRPr="00941FF6">
        <w:rPr>
          <w:rFonts w:ascii="Arial" w:hAnsi="Arial" w:cs="Arial"/>
          <w:color w:val="000000"/>
          <w:sz w:val="19"/>
          <w:szCs w:val="19"/>
          <w:lang w:val="sk-SK"/>
        </w:rPr>
        <w:t xml:space="preserve">rílohy k </w:t>
      </w: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 xml:space="preserve">NFP 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rsidR="00941FF6" w:rsidRDefault="00941FF6" w:rsidP="0038504E">
      <w:pPr>
        <w:pStyle w:val="Nadpis2"/>
        <w:spacing w:before="0" w:line="276" w:lineRule="auto"/>
        <w:rPr>
          <w:b/>
          <w:lang w:val="sk-SK"/>
        </w:rPr>
      </w:pPr>
      <w:bookmarkStart w:id="503" w:name="_Toc417132504"/>
      <w:bookmarkStart w:id="504" w:name="_Toc417648918"/>
      <w:bookmarkStart w:id="505" w:name="_Toc440355009"/>
      <w:bookmarkStart w:id="506" w:name="_Toc440375340"/>
      <w:bookmarkStart w:id="507" w:name="_Toc458432927"/>
      <w:bookmarkStart w:id="508" w:name="_Toc458515679"/>
    </w:p>
    <w:p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r w:rsidR="0038504E" w:rsidRPr="001F1018">
        <w:rPr>
          <w:b/>
          <w:lang w:val="sk-SK"/>
        </w:rPr>
        <w:t>ŽoNFP</w:t>
      </w:r>
      <w:r w:rsidR="0038504E">
        <w:rPr>
          <w:b/>
          <w:lang w:val="sk-SK"/>
        </w:rPr>
        <w:t xml:space="preserve"> v časovej postupnosti jednotlivých krokov</w:t>
      </w:r>
    </w:p>
    <w:p w:rsidR="0038504E" w:rsidRDefault="0038504E" w:rsidP="0038504E">
      <w:pPr>
        <w:spacing w:after="0" w:line="240" w:lineRule="auto"/>
        <w:rPr>
          <w:b/>
          <w:lang w:val="sk-SK"/>
        </w:rPr>
      </w:pPr>
    </w:p>
    <w:p w:rsidR="0038504E" w:rsidRDefault="0038504E" w:rsidP="0038504E">
      <w:pPr>
        <w:spacing w:after="0" w:line="240" w:lineRule="auto"/>
        <w:rPr>
          <w:b/>
          <w:lang w:val="sk-SK"/>
        </w:rPr>
      </w:pPr>
    </w:p>
    <w:p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18"/>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DataCentrum (kap.3.3.1),</w:t>
      </w:r>
    </w:p>
    <w:p w:rsidR="0038504E" w:rsidRPr="00E02E72" w:rsidRDefault="0038504E" w:rsidP="00A402D5">
      <w:pPr>
        <w:spacing w:after="0" w:line="240" w:lineRule="auto"/>
        <w:jc w:val="both"/>
        <w:rPr>
          <w:rFonts w:ascii="Arial" w:eastAsia="Times New Roman" w:hAnsi="Arial" w:cs="Arial"/>
          <w:sz w:val="19"/>
          <w:szCs w:val="19"/>
          <w:lang w:val="sk-SK" w:eastAsia="sk-SK"/>
        </w:rPr>
      </w:pPr>
    </w:p>
    <w:p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vypracuje/vyplní ŽoNFP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rsidR="0038504E" w:rsidRPr="00E02E72" w:rsidRDefault="0038504E" w:rsidP="00A402D5">
      <w:pPr>
        <w:spacing w:after="0" w:line="240" w:lineRule="auto"/>
        <w:jc w:val="both"/>
        <w:rPr>
          <w:rFonts w:ascii="Arial" w:eastAsia="Times New Roman" w:hAnsi="Arial" w:cs="Arial"/>
          <w:sz w:val="19"/>
          <w:szCs w:val="19"/>
          <w:lang w:val="sk-SK" w:eastAsia="sk-SK"/>
        </w:rPr>
      </w:pPr>
    </w:p>
    <w:p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si skontroluje ŽoNFP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skontrolovanú  ŽoNFP a jej prílohy elektronicky prostredníctvom ITMS2014+</w:t>
      </w:r>
      <w:r w:rsidRPr="00E02E72">
        <w:rPr>
          <w:rFonts w:eastAsia="Times New Roman" w:cstheme="minorHAnsi"/>
          <w:sz w:val="19"/>
          <w:szCs w:val="19"/>
          <w:lang w:val="sk-SK" w:eastAsia="sk-SK"/>
        </w:rPr>
        <w:t xml:space="preserve"> (kap.3.3.1),</w:t>
      </w:r>
    </w:p>
    <w:p w:rsidR="0038504E" w:rsidRPr="00E02E72" w:rsidRDefault="0038504E" w:rsidP="0038504E">
      <w:pPr>
        <w:spacing w:after="0" w:line="240" w:lineRule="auto"/>
        <w:rPr>
          <w:rFonts w:eastAsia="Times New Roman" w:cstheme="minorHAnsi"/>
          <w:sz w:val="19"/>
          <w:szCs w:val="19"/>
          <w:lang w:val="sk-SK" w:eastAsia="sk-SK"/>
        </w:rPr>
      </w:pPr>
    </w:p>
    <w:p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ŽoNFP v písomnej podobe</w:t>
      </w:r>
      <w:r w:rsidRPr="00E02E72">
        <w:rPr>
          <w:rFonts w:eastAsia="Times New Roman" w:cstheme="minorHAnsi"/>
          <w:sz w:val="19"/>
          <w:szCs w:val="19"/>
          <w:lang w:val="sk-SK" w:eastAsia="sk-SK"/>
        </w:rPr>
        <w:t xml:space="preserve">, t.z., že žiadateľ vytlačí a zašle verziu ŽoNFP a jej prílohy bez označenia DRAFT, ktorú pred tým zaslal elektronicky (kap.3.3.2), </w:t>
      </w:r>
    </w:p>
    <w:p w:rsidR="0038504E" w:rsidRPr="00E02E72" w:rsidRDefault="0038504E" w:rsidP="00A402D5">
      <w:pPr>
        <w:spacing w:after="0" w:line="240" w:lineRule="auto"/>
        <w:jc w:val="both"/>
        <w:rPr>
          <w:rFonts w:eastAsia="Times New Roman" w:cstheme="minorHAnsi"/>
          <w:sz w:val="19"/>
          <w:szCs w:val="19"/>
          <w:lang w:val="sk-SK" w:eastAsia="sk-SK"/>
        </w:rPr>
      </w:pPr>
    </w:p>
    <w:p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Žiadateľovi odporúčame sledovať ŽoNFP prostredníctvom ITMS2014+ a v prípade výzvy na doplnenie ŽoNFP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rsidR="0038504E" w:rsidRPr="001F1018" w:rsidRDefault="0038504E" w:rsidP="0038504E">
      <w:pPr>
        <w:pStyle w:val="Nadpis2"/>
        <w:spacing w:before="0" w:line="276" w:lineRule="auto"/>
        <w:rPr>
          <w:b/>
          <w:lang w:val="sk-SK"/>
        </w:rPr>
      </w:pPr>
    </w:p>
    <w:p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509" w:name="_Toc417132505"/>
      <w:bookmarkStart w:id="510" w:name="_Toc417648919"/>
      <w:bookmarkStart w:id="511" w:name="_Toc440355010"/>
      <w:bookmarkStart w:id="512" w:name="_Toc440375341"/>
      <w:bookmarkStart w:id="513" w:name="_Toc458432928"/>
      <w:bookmarkStart w:id="514" w:name="_Toc458515680"/>
      <w:bookmarkEnd w:id="503"/>
      <w:bookmarkEnd w:id="504"/>
      <w:bookmarkEnd w:id="505"/>
      <w:bookmarkEnd w:id="506"/>
      <w:bookmarkEnd w:id="507"/>
      <w:bookmarkEnd w:id="508"/>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509"/>
      <w:bookmarkEnd w:id="510"/>
      <w:bookmarkEnd w:id="511"/>
      <w:bookmarkEnd w:id="512"/>
      <w:bookmarkEnd w:id="513"/>
      <w:bookmarkEnd w:id="514"/>
    </w:p>
    <w:p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je </w:t>
      </w:r>
      <w:r w:rsidR="00FF5CA0" w:rsidRPr="00984047">
        <w:rPr>
          <w:rFonts w:ascii="Arial" w:hAnsi="Arial" w:cs="Arial"/>
          <w:color w:val="000000"/>
          <w:sz w:val="19"/>
          <w:szCs w:val="19"/>
          <w:lang w:val="sk-SK"/>
        </w:rPr>
        <w:t xml:space="preserve">žiadateľ o NFP </w:t>
      </w:r>
      <w:r w:rsidRPr="00984047">
        <w:rPr>
          <w:rFonts w:ascii="Arial" w:hAnsi="Arial" w:cs="Arial"/>
          <w:color w:val="000000"/>
          <w:sz w:val="19"/>
          <w:szCs w:val="19"/>
          <w:lang w:val="sk-SK"/>
        </w:rPr>
        <w:t xml:space="preserve">povinný kompletne predložiť k vytlačenej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r w:rsidR="000E1749" w:rsidRPr="00984047">
        <w:rPr>
          <w:rFonts w:ascii="Arial" w:hAnsi="Arial" w:cs="Arial"/>
          <w:color w:val="000000"/>
          <w:sz w:val="19"/>
          <w:szCs w:val="19"/>
          <w:lang w:val="sk-SK"/>
        </w:rPr>
        <w:t>ŽoNFP</w:t>
      </w:r>
      <w:r w:rsidR="008F5EC1" w:rsidRPr="00984047">
        <w:rPr>
          <w:rFonts w:ascii="Arial" w:hAnsi="Arial" w:cs="Arial"/>
          <w:color w:val="000000"/>
          <w:sz w:val="19"/>
          <w:szCs w:val="19"/>
          <w:lang w:val="sk-SK"/>
        </w:rPr>
        <w:t>.</w:t>
      </w:r>
    </w:p>
    <w:p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AC1573"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19"/>
            </w:r>
          </w:p>
          <w:p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1.</w:t>
            </w:r>
            <w:r w:rsidR="002D4BAB" w:rsidRPr="00984047">
              <w:rPr>
                <w:rFonts w:cs="Arial"/>
                <w:color w:val="000000"/>
                <w:szCs w:val="19"/>
                <w:lang w:val="sk-SK"/>
              </w:rPr>
              <w:t xml:space="preserve"> </w:t>
            </w:r>
            <w:r w:rsidRPr="00984047">
              <w:rPr>
                <w:b/>
                <w:bCs/>
                <w:szCs w:val="19"/>
                <w:lang w:val="sk-SK"/>
              </w:rPr>
              <w:t>Výpis z obchodného registra alebo iného relevantného registra, zakladacia listina</w:t>
            </w:r>
            <w:r w:rsidRPr="00984047">
              <w:rPr>
                <w:bCs/>
                <w:szCs w:val="19"/>
                <w:lang w:val="sk-SK"/>
              </w:rPr>
              <w:t>V prípade subjektov územnej samosprávy a orgánov VS je postačujúca identifikácia žiadateľa vo formulári ŽoNFP</w:t>
            </w:r>
          </w:p>
        </w:tc>
      </w:tr>
      <w:tr w:rsidR="00FF5CA0" w:rsidRPr="00AC1573"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bCs/>
                <w:sz w:val="19"/>
                <w:szCs w:val="19"/>
                <w:lang w:val="sk-SK"/>
              </w:rPr>
              <w:t xml:space="preserve">2. </w:t>
            </w:r>
            <w:r w:rsidRPr="00984047">
              <w:rPr>
                <w:b/>
                <w:bCs/>
                <w:sz w:val="19"/>
                <w:szCs w:val="19"/>
                <w:lang w:val="sk-SK"/>
              </w:rPr>
              <w:t>Potvrdenie miestne príslušného správcu</w:t>
            </w:r>
            <w:r w:rsidRPr="00984047">
              <w:rPr>
                <w:sz w:val="19"/>
                <w:szCs w:val="19"/>
                <w:lang w:val="sk-SK"/>
              </w:rPr>
              <w:t xml:space="preserve">, že žiadateľ nie je dlžníkom na daniach, nie staršie ako 3 mesiace ku dňu predloženia ŽoNFP </w:t>
            </w:r>
          </w:p>
        </w:tc>
      </w:tr>
      <w:tr w:rsidR="00FF5CA0" w:rsidRPr="00AC1573"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3. </w:t>
            </w:r>
            <w:r w:rsidRPr="00984047">
              <w:rPr>
                <w:b/>
                <w:sz w:val="19"/>
                <w:szCs w:val="19"/>
                <w:lang w:val="sk-SK"/>
              </w:rPr>
              <w:t>Potvrdenie každej zdravotnej poisťovne</w:t>
            </w:r>
            <w:r w:rsidR="002D2994" w:rsidRPr="00984047">
              <w:rPr>
                <w:b/>
                <w:sz w:val="19"/>
                <w:szCs w:val="19"/>
                <w:lang w:val="sk-SK"/>
              </w:rPr>
              <w:t>,</w:t>
            </w:r>
            <w:r w:rsidRPr="00984047">
              <w:rPr>
                <w:sz w:val="19"/>
                <w:szCs w:val="19"/>
                <w:lang w:val="sk-SK"/>
              </w:rPr>
              <w:t xml:space="preserve"> že žiadateľ nie je dlžníkom na zdravotnom poistení nie staršie ako 3 mesiace ku dňu predloženia ŽoNFP </w:t>
            </w:r>
          </w:p>
        </w:tc>
      </w:tr>
      <w:tr w:rsidR="00FF5CA0" w:rsidRPr="00AC1573"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4. </w:t>
            </w:r>
            <w:r w:rsidRPr="00984047">
              <w:rPr>
                <w:b/>
                <w:sz w:val="19"/>
                <w:szCs w:val="19"/>
                <w:lang w:val="sk-SK"/>
              </w:rPr>
              <w:t>Potvrdenie Sociálnej poisťovne</w:t>
            </w:r>
            <w:r w:rsidRPr="00984047">
              <w:rPr>
                <w:sz w:val="19"/>
                <w:szCs w:val="19"/>
                <w:lang w:val="sk-SK"/>
              </w:rPr>
              <w:t xml:space="preserve">, že žiadateľ nie je dlžníkom na sociálnom poistení nie staršie ako 3 mesiace ku dňu predloženia ŽoNFP </w:t>
            </w:r>
          </w:p>
        </w:tc>
      </w:tr>
      <w:tr w:rsidR="00FF5CA0" w:rsidRPr="00AC1573"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5. </w:t>
            </w:r>
            <w:r w:rsidRPr="00984047">
              <w:rPr>
                <w:b/>
                <w:sz w:val="19"/>
                <w:szCs w:val="19"/>
                <w:lang w:val="sk-SK"/>
              </w:rPr>
              <w:t>Účtovná závierka</w:t>
            </w:r>
            <w:r w:rsidR="002D2994" w:rsidRPr="00984047">
              <w:rPr>
                <w:sz w:val="19"/>
                <w:szCs w:val="19"/>
                <w:lang w:val="sk-SK"/>
              </w:rPr>
              <w:t xml:space="preserve">, </w:t>
            </w:r>
            <w:r w:rsidRPr="00984047">
              <w:rPr>
                <w:sz w:val="19"/>
                <w:szCs w:val="19"/>
                <w:lang w:val="sk-SK"/>
              </w:rPr>
              <w:t>na preukázanie, že žiadateľ nie je podnikom v ťažkostiach</w:t>
            </w:r>
          </w:p>
        </w:tc>
      </w:tr>
      <w:tr w:rsidR="00FF5CA0" w:rsidRPr="00AC1573"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rsidR="00FF5CA0"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984047">
              <w:rPr>
                <w:sz w:val="19"/>
                <w:szCs w:val="19"/>
                <w:lang w:val="sk-SK"/>
              </w:rPr>
              <w:t xml:space="preserve">6. </w:t>
            </w:r>
            <w:r w:rsidRPr="00984047">
              <w:rPr>
                <w:b/>
                <w:sz w:val="19"/>
                <w:szCs w:val="19"/>
                <w:lang w:val="sk-SK"/>
              </w:rPr>
              <w:t xml:space="preserve">Doklad preukazujúci zabezpečenie spolufinancovania projektu </w:t>
            </w:r>
          </w:p>
          <w:p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výpis z bankového účtu, potvrdenie banky, vyhlásenie štatutárneho orgánu žiadateľa</w:t>
            </w:r>
            <w:r w:rsidR="005C2646" w:rsidRPr="00984047">
              <w:rPr>
                <w:sz w:val="19"/>
                <w:szCs w:val="19"/>
                <w:lang w:val="sk-SK"/>
              </w:rPr>
              <w:t>, resp. ním poverenej osoby</w:t>
            </w:r>
          </w:p>
        </w:tc>
      </w:tr>
      <w:tr w:rsidR="00FF5CA0" w:rsidRPr="00AC1573"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7. </w:t>
            </w:r>
            <w:r w:rsidRPr="00984047">
              <w:rPr>
                <w:b/>
                <w:sz w:val="19"/>
                <w:szCs w:val="19"/>
                <w:lang w:val="sk-SK"/>
              </w:rPr>
              <w:t>Výpis z registra trestov</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nie starší ako 3 mesiace ku dňu predloženia ŽoNFP</w:t>
            </w:r>
          </w:p>
        </w:tc>
      </w:tr>
      <w:tr w:rsidR="00FF5CA0" w:rsidRPr="00AC1573"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t>Oprávnenosť výdavkov</w:t>
            </w:r>
          </w:p>
        </w:tc>
        <w:tc>
          <w:tcPr>
            <w:tcW w:w="6521" w:type="dxa"/>
            <w:shd w:val="clear" w:color="auto" w:fill="auto"/>
            <w:noWrap/>
            <w:vAlign w:val="center"/>
          </w:tcPr>
          <w:p w:rsidR="00FF5CA0" w:rsidRPr="00984047" w:rsidRDefault="00FF5CA0"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8. </w:t>
            </w:r>
            <w:r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ako podklad pre určenie cien</w:t>
            </w:r>
          </w:p>
        </w:tc>
      </w:tr>
      <w:tr w:rsidR="00FF5CA0" w:rsidRPr="00AC1573"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9. </w:t>
            </w:r>
            <w:r w:rsidRPr="00984047">
              <w:rPr>
                <w:b/>
                <w:sz w:val="19"/>
                <w:szCs w:val="19"/>
                <w:lang w:val="sk-SK"/>
              </w:rPr>
              <w:t>Finančná analýza</w:t>
            </w:r>
            <w:r w:rsidR="00F55A4B" w:rsidRPr="00984047">
              <w:rPr>
                <w:b/>
                <w:sz w:val="19"/>
                <w:szCs w:val="19"/>
                <w:lang w:val="sk-SK"/>
              </w:rPr>
              <w:t xml:space="preserve"> pre projekty generujúce príjem</w:t>
            </w:r>
            <w:r w:rsidRPr="00984047">
              <w:rPr>
                <w:b/>
                <w:sz w:val="19"/>
                <w:szCs w:val="19"/>
                <w:lang w:val="sk-SK"/>
              </w:rPr>
              <w:t>/Analýza nákladov a výnosov</w:t>
            </w:r>
          </w:p>
        </w:tc>
      </w:tr>
      <w:tr w:rsidR="00D86ED1" w:rsidRPr="00AC1573"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rsidR="00FF5CA0" w:rsidRPr="00984047" w:rsidRDefault="00CD234F"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 xml:space="preserve">10. </w:t>
            </w:r>
            <w:r w:rsidR="00FF5CA0" w:rsidRPr="00984047">
              <w:rPr>
                <w:b/>
                <w:sz w:val="19"/>
                <w:szCs w:val="19"/>
                <w:lang w:val="sk-SK"/>
              </w:rPr>
              <w:t>Potvrdenie miestne príslušného inšpektorátu práce</w:t>
            </w:r>
            <w:r w:rsidR="00FF5CA0" w:rsidRPr="00984047">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AC1573"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11. </w:t>
            </w:r>
            <w:r w:rsidRPr="00984047">
              <w:rPr>
                <w:b/>
                <w:sz w:val="19"/>
                <w:szCs w:val="19"/>
                <w:lang w:val="sk-SK"/>
              </w:rPr>
              <w:t>Opis projektu</w:t>
            </w:r>
          </w:p>
          <w:p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12. </w:t>
            </w:r>
            <w:r w:rsidRPr="00984047">
              <w:rPr>
                <w:b/>
                <w:sz w:val="19"/>
                <w:szCs w:val="19"/>
                <w:lang w:val="sk-SK"/>
              </w:rPr>
              <w:t>Iné prílohy</w:t>
            </w:r>
            <w:r w:rsidRPr="00984047">
              <w:rPr>
                <w:sz w:val="19"/>
                <w:szCs w:val="19"/>
                <w:lang w:val="sk-SK"/>
              </w:rPr>
              <w:t>, zadefinované vo výzve/vyzvaní</w:t>
            </w:r>
          </w:p>
          <w:p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ďalšie osobitné potvrdenia alebo iné dokumenty</w:t>
            </w:r>
            <w:r w:rsidR="003F7823" w:rsidRPr="00984047">
              <w:rPr>
                <w:sz w:val="19"/>
                <w:szCs w:val="19"/>
                <w:lang w:val="sk-SK"/>
              </w:rPr>
              <w:t>.</w:t>
            </w:r>
          </w:p>
        </w:tc>
      </w:tr>
    </w:tbl>
    <w:p w:rsidR="00AC1F93" w:rsidRDefault="00AC1F93" w:rsidP="00AC1F93">
      <w:pPr>
        <w:pStyle w:val="Nadpis2"/>
        <w:rPr>
          <w:b/>
          <w:lang w:val="sk-SK"/>
        </w:rPr>
      </w:pPr>
      <w:bookmarkStart w:id="515" w:name="_Toc458515681"/>
      <w:bookmarkStart w:id="516" w:name="_Toc410400267"/>
    </w:p>
    <w:p w:rsidR="00FA7A4F" w:rsidRPr="00FA7A4F" w:rsidRDefault="00FA7A4F" w:rsidP="00FA7A4F">
      <w:pPr>
        <w:pStyle w:val="Nadpis2"/>
        <w:spacing w:line="480" w:lineRule="auto"/>
        <w:rPr>
          <w:b/>
          <w:lang w:val="sk-SK"/>
        </w:rPr>
      </w:pPr>
      <w:r w:rsidRPr="00FA7A4F">
        <w:rPr>
          <w:b/>
          <w:lang w:val="sk-SK"/>
        </w:rPr>
        <w:t>3.2 Pokyny pre vyplnenie formulára ŽoNFP a príloh</w:t>
      </w:r>
      <w:bookmarkEnd w:id="515"/>
    </w:p>
    <w:p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Žiadateľ sa pri vypĺňaní formulára ŽoNFP</w:t>
      </w:r>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984047">
        <w:rPr>
          <w:rFonts w:ascii="Arial" w:hAnsi="Arial" w:cs="Arial"/>
          <w:color w:val="000000"/>
          <w:sz w:val="19"/>
          <w:szCs w:val="19"/>
          <w:lang w:val="sk-SK"/>
        </w:rPr>
        <w:t xml:space="preserve"> </w:t>
      </w:r>
    </w:p>
    <w:p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9. Harmonogramu realizácie aktivít formulára ŽoNFP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rsidR="005827D1" w:rsidRPr="008A0601" w:rsidRDefault="004265FD" w:rsidP="005827D1">
      <w:pPr>
        <w:rPr>
          <w:rFonts w:ascii="Arial" w:hAnsi="Arial" w:cs="Arial"/>
          <w:b/>
          <w:sz w:val="22"/>
          <w:szCs w:val="19"/>
          <w:lang w:val="sk-SK"/>
        </w:rPr>
      </w:pPr>
      <w:bookmarkStart w:id="517" w:name="_Toc417132507"/>
      <w:bookmarkStart w:id="518" w:name="_Toc417648921"/>
      <w:bookmarkStart w:id="519" w:name="_Toc440355012"/>
      <w:bookmarkStart w:id="520" w:name="_Toc440375343"/>
      <w:r w:rsidRPr="008A0601">
        <w:rPr>
          <w:rFonts w:ascii="Arial" w:hAnsi="Arial" w:cs="Arial"/>
          <w:b/>
          <w:sz w:val="22"/>
          <w:szCs w:val="19"/>
          <w:lang w:val="sk-SK"/>
        </w:rPr>
        <w:t>Pokyny k vyplneniu rozpočtu projektu</w:t>
      </w:r>
      <w:bookmarkEnd w:id="517"/>
      <w:bookmarkEnd w:id="518"/>
      <w:bookmarkEnd w:id="519"/>
      <w:bookmarkEnd w:id="520"/>
      <w:r w:rsidR="008A0601">
        <w:rPr>
          <w:rStyle w:val="Odkaznapoznmkupodiarou"/>
          <w:rFonts w:cs="Arial"/>
          <w:b/>
          <w:szCs w:val="19"/>
          <w:lang w:val="sk-SK"/>
        </w:rPr>
        <w:footnoteReference w:id="20"/>
      </w:r>
    </w:p>
    <w:p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t xml:space="preserve">Správne vyplnený rozpočet projektu po formálnej stránke: </w:t>
      </w:r>
    </w:p>
    <w:p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predvyplnenými vzorcami, preto je potrebné zachovať formát tabuľky a v prípade potreby dopĺňať riadky; </w:t>
      </w:r>
    </w:p>
    <w:p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1"/>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podpodpoložky, pričom v rozpočte projektu žiadateľ zachová hlavnú položku rozpočtu a položku rozpočtu</w:t>
      </w:r>
      <w:r w:rsidRPr="00984047">
        <w:rPr>
          <w:rStyle w:val="Odkaznapoznmkupodiarou"/>
          <w:rFonts w:cs="Arial"/>
          <w:color w:val="auto"/>
          <w:sz w:val="19"/>
          <w:szCs w:val="19"/>
          <w:lang w:val="sk-SK"/>
        </w:rPr>
        <w:footnoteReference w:id="22"/>
      </w:r>
      <w:r w:rsidRPr="00984047">
        <w:rPr>
          <w:rFonts w:ascii="Arial" w:hAnsi="Arial" w:cs="Arial"/>
          <w:color w:val="auto"/>
          <w:sz w:val="19"/>
          <w:szCs w:val="19"/>
          <w:lang w:val="sk-SK"/>
        </w:rPr>
        <w:t>. Žiadateľ môže v prípade potreby zmeniť alebo doplniť názov podpoložky, resp. podpodpoložky (ak uplatniteľné);</w:t>
      </w:r>
    </w:p>
    <w:p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rsidR="004265FD" w:rsidRPr="00984047" w:rsidRDefault="004265FD" w:rsidP="008A0601">
      <w:pPr>
        <w:pStyle w:val="Default"/>
        <w:numPr>
          <w:ilvl w:val="0"/>
          <w:numId w:val="52"/>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ku každej podpoložke, resp. podpodpoložke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ins w:id="521" w:author="Slavomír Gajarský" w:date="2017-02-13T09:15:00Z">
        <w:r w:rsidR="002C3AA6">
          <w:rPr>
            <w:rStyle w:val="Odkaznapoznmkupodiarou"/>
            <w:rFonts w:cs="Arial"/>
            <w:color w:val="auto"/>
            <w:szCs w:val="19"/>
            <w:lang w:val="sk-SK"/>
          </w:rPr>
          <w:footnoteReference w:id="25"/>
        </w:r>
      </w:ins>
      <w:r w:rsidR="00A25DB3" w:rsidRPr="00984047">
        <w:rPr>
          <w:rFonts w:ascii="Arial" w:hAnsi="Arial" w:cs="Arial"/>
          <w:color w:val="auto"/>
          <w:sz w:val="19"/>
          <w:szCs w:val="19"/>
          <w:lang w:val="sk-SK"/>
        </w:rPr>
        <w:t>,</w:t>
      </w:r>
      <w:ins w:id="526" w:author="Slavomír Gajarský" w:date="2017-02-13T09:15:00Z">
        <w:r w:rsidR="002C3AA6">
          <w:rPr>
            <w:rFonts w:ascii="Arial" w:hAnsi="Arial" w:cs="Arial"/>
            <w:color w:val="auto"/>
            <w:sz w:val="19"/>
            <w:szCs w:val="19"/>
            <w:lang w:val="sk-SK"/>
          </w:rPr>
          <w:t xml:space="preserve"> </w:t>
        </w:r>
      </w:ins>
      <w:ins w:id="527" w:author="Anna Nosková" w:date="2017-01-17T14:27:00Z">
        <w:del w:id="528" w:author="Slavomír Gajarský" w:date="2017-02-13T09:15:00Z">
          <w:r w:rsidR="005A22A5">
            <w:rPr>
              <w:rFonts w:ascii="Arial" w:hAnsi="Arial" w:cs="Arial"/>
              <w:color w:val="auto"/>
              <w:sz w:val="19"/>
              <w:szCs w:val="19"/>
              <w:lang w:val="sk-SK"/>
            </w:rPr>
            <w:delText xml:space="preserve">, </w:delText>
          </w:r>
        </w:del>
      </w:ins>
      <w:del w:id="529" w:author="Slavomír Gajarský" w:date="2017-02-13T09:15:00Z">
        <w:r w:rsidR="00A25DB3" w:rsidRPr="00984047">
          <w:rPr>
            <w:rFonts w:ascii="Arial" w:hAnsi="Arial" w:cs="Arial"/>
            <w:color w:val="auto"/>
            <w:sz w:val="19"/>
            <w:szCs w:val="19"/>
            <w:lang w:val="sk-SK"/>
          </w:rPr>
          <w:delText xml:space="preserve"> </w:delText>
        </w:r>
      </w:del>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ins w:id="530" w:author="Slavomír Gajarský" w:date="2017-01-30T13:34:00Z">
        <w:r w:rsidR="004E13AF">
          <w:rPr>
            <w:rFonts w:ascii="Arial" w:hAnsi="Arial" w:cs="Arial"/>
            <w:color w:val="auto"/>
            <w:sz w:val="19"/>
            <w:szCs w:val="19"/>
            <w:lang w:val="sk-SK"/>
          </w:rPr>
          <w:t>;</w:t>
        </w:r>
      </w:ins>
      <w:del w:id="531" w:author="Slavomír Gajarský" w:date="2017-01-30T13:34:00Z">
        <w:r w:rsidR="000E3EC6" w:rsidRPr="00984047" w:rsidDel="004E13AF">
          <w:rPr>
            <w:rFonts w:ascii="Arial" w:hAnsi="Arial" w:cs="Arial"/>
            <w:color w:val="auto"/>
            <w:sz w:val="19"/>
            <w:szCs w:val="19"/>
            <w:lang w:val="sk-SK"/>
          </w:rPr>
          <w:delText>.</w:delText>
        </w:r>
      </w:del>
      <w:r w:rsidR="00A25DB3" w:rsidRPr="00984047">
        <w:rPr>
          <w:rFonts w:ascii="Arial" w:hAnsi="Arial" w:cs="Arial"/>
          <w:color w:val="auto"/>
          <w:sz w:val="19"/>
          <w:szCs w:val="19"/>
          <w:lang w:val="sk-SK"/>
        </w:rPr>
        <w:t xml:space="preserve"> </w:t>
      </w:r>
    </w:p>
    <w:p w:rsidR="003C386D" w:rsidRDefault="00EF27BA" w:rsidP="00062A9E">
      <w:pPr>
        <w:pStyle w:val="Default"/>
        <w:numPr>
          <w:ilvl w:val="0"/>
          <w:numId w:val="33"/>
        </w:numPr>
        <w:tabs>
          <w:tab w:val="clear" w:pos="360"/>
          <w:tab w:val="num" w:pos="709"/>
        </w:tabs>
        <w:spacing w:before="120" w:after="120" w:line="288" w:lineRule="auto"/>
        <w:ind w:left="709" w:hanging="425"/>
        <w:jc w:val="both"/>
        <w:rPr>
          <w:ins w:id="532" w:author="Slavomír Gajarský" w:date="2017-01-30T13:32:00Z"/>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del w:id="533" w:author="Slavomír Gajarský" w:date="2017-01-30T13:26:00Z">
        <w:r w:rsidR="001A1AAE" w:rsidRPr="00984047" w:rsidDel="00465C6E">
          <w:rPr>
            <w:rFonts w:ascii="Arial" w:hAnsi="Arial" w:cs="Arial"/>
            <w:b/>
            <w:color w:val="auto"/>
            <w:sz w:val="19"/>
            <w:szCs w:val="19"/>
            <w:lang w:val="sk-SK"/>
          </w:rPr>
          <w:delText>z</w:delText>
        </w:r>
        <w:r w:rsidR="008B7A8C" w:rsidRPr="00984047" w:rsidDel="00465C6E">
          <w:rPr>
            <w:rFonts w:ascii="Arial" w:hAnsi="Arial" w:cs="Arial"/>
            <w:b/>
            <w:color w:val="auto"/>
            <w:sz w:val="19"/>
            <w:szCs w:val="19"/>
            <w:lang w:val="sk-SK"/>
          </w:rPr>
          <w:delText>ošit</w:delText>
        </w:r>
        <w:r w:rsidR="001A1AAE" w:rsidRPr="00984047" w:rsidDel="00465C6E">
          <w:rPr>
            <w:rFonts w:ascii="Arial" w:hAnsi="Arial" w:cs="Arial"/>
            <w:b/>
            <w:color w:val="auto"/>
            <w:sz w:val="19"/>
            <w:szCs w:val="19"/>
            <w:lang w:val="sk-SK"/>
          </w:rPr>
          <w:delText xml:space="preserve"> </w:delText>
        </w:r>
      </w:del>
      <w:ins w:id="534" w:author="Slavomír Gajarský" w:date="2017-01-30T13:26:00Z">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ins>
      <w:r w:rsidR="001A1AAE" w:rsidRPr="00984047">
        <w:rPr>
          <w:rFonts w:ascii="Arial" w:hAnsi="Arial" w:cs="Arial"/>
          <w:b/>
          <w:color w:val="auto"/>
          <w:sz w:val="19"/>
          <w:szCs w:val="19"/>
          <w:lang w:val="sk-SK"/>
        </w:rPr>
        <w:t>„Rozdelenie_MRR_RR</w:t>
      </w:r>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ins w:id="535" w:author="Slavomír Gajarský" w:date="2017-01-30T13:26:00Z">
        <w:r w:rsidR="00465C6E">
          <w:rPr>
            <w:rFonts w:ascii="Arial" w:hAnsi="Arial" w:cs="Arial"/>
            <w:b/>
            <w:color w:val="auto"/>
            <w:sz w:val="19"/>
            <w:szCs w:val="19"/>
            <w:lang w:val="sk-SK"/>
          </w:rPr>
          <w:t xml:space="preserve"> Žiadateľ je povinný v hárku „Rozdelenie_MRR_RR</w:t>
        </w:r>
      </w:ins>
      <w:ins w:id="536" w:author="Slavomír Gajarský" w:date="2017-01-30T13:27:00Z">
        <w:r w:rsidR="00465C6E">
          <w:rPr>
            <w:rFonts w:ascii="Arial" w:hAnsi="Arial" w:cs="Arial"/>
            <w:b/>
            <w:color w:val="auto"/>
            <w:sz w:val="19"/>
            <w:szCs w:val="19"/>
            <w:lang w:val="sk-SK"/>
          </w:rPr>
          <w:t xml:space="preserve">“ uviesť </w:t>
        </w:r>
      </w:ins>
      <w:ins w:id="537" w:author="Slavomír Gajarský" w:date="2017-01-30T13:28:00Z">
        <w:r w:rsidR="00465C6E">
          <w:rPr>
            <w:rFonts w:ascii="Arial" w:hAnsi="Arial" w:cs="Arial"/>
            <w:b/>
            <w:color w:val="auto"/>
            <w:sz w:val="19"/>
            <w:szCs w:val="19"/>
            <w:lang w:val="sk-SK"/>
          </w:rPr>
          <w:t>východiskové hodnoty kľúča pre menej rozvinutý región a rozvinutejší región</w:t>
        </w:r>
      </w:ins>
      <w:ins w:id="538" w:author="Slavomír Gajarský" w:date="2017-01-30T13:30:00Z">
        <w:r w:rsidR="00465C6E">
          <w:rPr>
            <w:rFonts w:ascii="Arial" w:hAnsi="Arial" w:cs="Arial"/>
            <w:b/>
            <w:color w:val="auto"/>
            <w:sz w:val="19"/>
            <w:szCs w:val="19"/>
            <w:lang w:val="sk-SK"/>
          </w:rPr>
          <w:t xml:space="preserve"> a zvoliť prioritnú os, v rámci ktore</w:t>
        </w:r>
        <w:r w:rsidR="004E13AF">
          <w:rPr>
            <w:rFonts w:ascii="Arial" w:hAnsi="Arial" w:cs="Arial"/>
            <w:b/>
            <w:color w:val="auto"/>
            <w:sz w:val="19"/>
            <w:szCs w:val="19"/>
            <w:lang w:val="sk-SK"/>
          </w:rPr>
          <w:t>j sa projekt plánuje realizovať</w:t>
        </w:r>
      </w:ins>
      <w:ins w:id="539" w:author="Slavomír Gajarský" w:date="2017-01-30T13:34:00Z">
        <w:r w:rsidR="004E13AF">
          <w:rPr>
            <w:rFonts w:ascii="Arial" w:hAnsi="Arial" w:cs="Arial"/>
            <w:b/>
            <w:color w:val="auto"/>
            <w:sz w:val="19"/>
            <w:szCs w:val="19"/>
            <w:lang w:val="sk-SK"/>
          </w:rPr>
          <w:t>;</w:t>
        </w:r>
      </w:ins>
    </w:p>
    <w:p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ins w:id="540" w:author="Slavomír Gajarský" w:date="2017-01-30T13:33:00Z">
        <w:r>
          <w:rPr>
            <w:rFonts w:ascii="Arial" w:hAnsi="Arial" w:cs="Arial"/>
            <w:b/>
            <w:color w:val="auto"/>
            <w:sz w:val="19"/>
            <w:szCs w:val="19"/>
            <w:lang w:val="sk-SK"/>
          </w:rPr>
          <w:t>žiadateľ je povinný v hárku „Priradenie aktivít</w:t>
        </w:r>
      </w:ins>
      <w:ins w:id="541" w:author="Slavomír Gajarský" w:date="2017-01-30T13:34:00Z">
        <w:r>
          <w:rPr>
            <w:rFonts w:ascii="Arial" w:hAnsi="Arial" w:cs="Arial"/>
            <w:b/>
            <w:color w:val="auto"/>
            <w:sz w:val="19"/>
            <w:szCs w:val="19"/>
            <w:lang w:val="sk-SK"/>
          </w:rPr>
          <w:t xml:space="preserve">“ uviesť názov aktivity v zmysle </w:t>
        </w:r>
      </w:ins>
      <w:ins w:id="542" w:author="Slavomír Gajarský" w:date="2017-01-30T13:43:00Z">
        <w:r w:rsidR="000844CE">
          <w:rPr>
            <w:rFonts w:ascii="Arial" w:hAnsi="Arial" w:cs="Arial"/>
            <w:b/>
            <w:color w:val="auto"/>
            <w:sz w:val="19"/>
            <w:szCs w:val="19"/>
            <w:lang w:val="sk-SK"/>
          </w:rPr>
          <w:t xml:space="preserve">podrobného </w:t>
        </w:r>
      </w:ins>
      <w:ins w:id="543" w:author="Slavomír Gajarský" w:date="2017-01-30T13:34:00Z">
        <w:r>
          <w:rPr>
            <w:rFonts w:ascii="Arial" w:hAnsi="Arial" w:cs="Arial"/>
            <w:b/>
            <w:color w:val="auto"/>
            <w:sz w:val="19"/>
            <w:szCs w:val="19"/>
            <w:lang w:val="sk-SK"/>
          </w:rPr>
          <w:t>opisu projektu</w:t>
        </w:r>
      </w:ins>
      <w:ins w:id="544" w:author="Slavomír Gajarský" w:date="2017-01-30T13:45:00Z">
        <w:r w:rsidR="00E85017">
          <w:rPr>
            <w:rFonts w:ascii="Arial" w:hAnsi="Arial" w:cs="Arial"/>
            <w:b/>
            <w:color w:val="auto"/>
            <w:sz w:val="19"/>
            <w:szCs w:val="19"/>
            <w:lang w:val="sk-SK"/>
          </w:rPr>
          <w:t>.</w:t>
        </w:r>
      </w:ins>
    </w:p>
    <w:p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1.1.1.1. Projektový manažér ---- podpodpoložka</w:t>
      </w:r>
    </w:p>
    <w:p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t>Základné percentuálne limity rozpočtu</w:t>
      </w:r>
      <w:r w:rsidR="00F57871" w:rsidRPr="00460B1A">
        <w:rPr>
          <w:rFonts w:ascii="Arial" w:hAnsi="Arial" w:cs="Arial"/>
          <w:b/>
          <w:sz w:val="19"/>
          <w:szCs w:val="19"/>
          <w:u w:val="single"/>
          <w:lang w:val="sk-SK"/>
        </w:rPr>
        <w:t>:</w:t>
      </w:r>
    </w:p>
    <w:p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6"/>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sa jednoznačne týka oprávnenej aktivity projektu </w:t>
      </w:r>
      <w:r w:rsidR="00442224" w:rsidRPr="00984047">
        <w:rPr>
          <w:rFonts w:cstheme="minorHAnsi"/>
          <w:sz w:val="19"/>
          <w:szCs w:val="19"/>
          <w:lang w:val="sk-SK"/>
        </w:rPr>
        <w:t>uvedenej v stĺpci I formulára rozpočtu</w:t>
      </w:r>
      <w:ins w:id="545" w:author="Katarína Snopková" w:date="2017-01-12T15:33:00Z">
        <w:r w:rsidR="0064130C">
          <w:rPr>
            <w:rStyle w:val="Odkaznapoznmkupodiarou"/>
            <w:rFonts w:cstheme="minorHAnsi"/>
            <w:szCs w:val="19"/>
            <w:lang w:val="sk-SK"/>
          </w:rPr>
          <w:footnoteReference w:id="27"/>
        </w:r>
      </w:ins>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je opodstatnený (je nevyhnutný k dosiahnutiu plánovaných aktivít projektu);</w:t>
      </w:r>
    </w:p>
    <w:p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28"/>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29"/>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je aj daň z pridanej hodnoty u žiadateľa, ktorý je platiteľom dane z pridanej hodnoty (zdaniteľná osoba) </w:t>
      </w:r>
      <w:r w:rsidRPr="00984047">
        <w:rPr>
          <w:rFonts w:cstheme="minorHAnsi"/>
          <w:b/>
          <w:sz w:val="19"/>
          <w:szCs w:val="19"/>
          <w:lang w:val="sk-SK"/>
        </w:rPr>
        <w:t>v prípade,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rsidR="00FA7A4F" w:rsidRPr="00095609" w:rsidRDefault="00FA7A4F" w:rsidP="00AC1F93">
      <w:pPr>
        <w:pStyle w:val="Nadpis3"/>
        <w:spacing w:before="360" w:line="480" w:lineRule="auto"/>
        <w:ind w:left="720"/>
        <w:rPr>
          <w:b/>
          <w:color w:val="3C8A2E" w:themeColor="accent5"/>
          <w:sz w:val="24"/>
          <w:szCs w:val="24"/>
          <w:lang w:val="sk-SK"/>
        </w:rPr>
      </w:pPr>
      <w:bookmarkStart w:id="564" w:name="_Toc458515682"/>
      <w:r w:rsidRPr="00095609">
        <w:rPr>
          <w:b/>
          <w:color w:val="3C8A2E" w:themeColor="accent5"/>
          <w:sz w:val="24"/>
          <w:szCs w:val="24"/>
          <w:lang w:val="sk-SK"/>
        </w:rPr>
        <w:t>3.2.1 Všeobecné ustanovenia k niektorým typom výdavkov</w:t>
      </w:r>
      <w:bookmarkEnd w:id="564"/>
    </w:p>
    <w:p w:rsidR="00353358" w:rsidRPr="00551D65" w:rsidRDefault="00353358" w:rsidP="00551D65">
      <w:pPr>
        <w:pStyle w:val="BodyText1"/>
        <w:rPr>
          <w:b/>
        </w:rPr>
      </w:pPr>
      <w:r w:rsidRPr="00551D65">
        <w:rPr>
          <w:b/>
        </w:rPr>
        <w:t xml:space="preserve">Výdavky </w:t>
      </w:r>
      <w:r w:rsidR="00693E25" w:rsidRPr="00551D65">
        <w:rPr>
          <w:b/>
        </w:rPr>
        <w:t>súvisiace s vypracovaním</w:t>
      </w:r>
      <w:r w:rsidRPr="00551D65">
        <w:rPr>
          <w:b/>
        </w:rPr>
        <w:t xml:space="preserve"> Žiadosti o nenávratný finančný príspevok</w:t>
      </w:r>
    </w:p>
    <w:p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Výdavky vynaložené na prípravu projektu (vypracovanie samotnej ŽoNFP)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ŽoNFP. Oprávnená výška výdavku za vypracovanie ŽoNFP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rsidR="004265FD" w:rsidRPr="00551D65" w:rsidRDefault="004265FD" w:rsidP="00551D65">
      <w:pPr>
        <w:pStyle w:val="BodyText1"/>
        <w:rPr>
          <w:b/>
        </w:rPr>
      </w:pPr>
      <w:r w:rsidRPr="00551D65">
        <w:rPr>
          <w:b/>
        </w:rPr>
        <w:t>Personálne výdavky (interné)</w:t>
      </w:r>
    </w:p>
    <w:p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Základným oprávneným výdavkom v oblasti personálnych výdavkov je </w:t>
      </w:r>
      <w:ins w:id="565" w:author="Katarína Snopková" w:date="2017-01-13T10:04:00Z">
        <w:r w:rsidR="003244E2">
          <w:rPr>
            <w:rFonts w:ascii="Arial" w:hAnsi="Arial" w:cs="Arial"/>
            <w:sz w:val="19"/>
            <w:szCs w:val="19"/>
            <w:lang w:val="sk-SK"/>
          </w:rPr>
          <w:t xml:space="preserve">celková </w:t>
        </w:r>
      </w:ins>
      <w:r w:rsidRPr="00984047">
        <w:rPr>
          <w:rFonts w:ascii="Arial" w:hAnsi="Arial" w:cs="Arial"/>
          <w:sz w:val="19"/>
          <w:szCs w:val="19"/>
          <w:lang w:val="sk-SK"/>
        </w:rPr>
        <w:t>cena práce (</w:t>
      </w:r>
      <w:del w:id="566" w:author="Katarína Snopková" w:date="2017-01-13T10:04:00Z">
        <w:r w:rsidRPr="00984047" w:rsidDel="003244E2">
          <w:rPr>
            <w:rFonts w:ascii="Arial" w:hAnsi="Arial" w:cs="Arial"/>
            <w:sz w:val="19"/>
            <w:szCs w:val="19"/>
            <w:lang w:val="sk-SK"/>
          </w:rPr>
          <w:delText>hrubá mzda, resp. odmena za vykonanú prácu a zákonné odvody zamestnávateľa</w:delText>
        </w:r>
      </w:del>
      <w:ins w:id="567" w:author="Katarína Snopková" w:date="2017-01-13T10:04:00Z">
        <w:r w:rsidR="003244E2">
          <w:rPr>
            <w:rFonts w:ascii="Arial" w:hAnsi="Arial" w:cs="Arial"/>
            <w:sz w:val="19"/>
            <w:szCs w:val="19"/>
            <w:lang w:val="sk-SK"/>
          </w:rPr>
          <w:t>§ 130 ods. 5 Zákonníka práce</w:t>
        </w:r>
      </w:ins>
      <w:ins w:id="568" w:author="Slavomír Gajarský" w:date="2017-01-04T11:08:00Z">
        <w:r w:rsidR="00041A08">
          <w:rPr>
            <w:rFonts w:ascii="Arial" w:hAnsi="Arial" w:cs="Arial"/>
            <w:sz w:val="19"/>
            <w:szCs w:val="19"/>
            <w:lang w:val="sk-SK"/>
          </w:rPr>
          <w:t>)</w:t>
        </w:r>
      </w:ins>
      <w:r w:rsidRPr="00984047">
        <w:rPr>
          <w:rFonts w:ascii="Arial" w:hAnsi="Arial" w:cs="Arial"/>
          <w:sz w:val="19"/>
          <w:szCs w:val="19"/>
          <w:lang w:val="sk-SK"/>
        </w:rPr>
        <w:t xml:space="preserve">. </w:t>
      </w:r>
    </w:p>
    <w:p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del w:id="569" w:author="Katarína Snopková" w:date="2016-12-06T13:01:00Z">
        <w:r w:rsidRPr="00984047" w:rsidDel="00746758">
          <w:rPr>
            <w:rFonts w:ascii="Arial" w:hAnsi="Arial" w:cs="Arial"/>
            <w:sz w:val="19"/>
            <w:szCs w:val="19"/>
            <w:lang w:val="sk-SK"/>
          </w:rPr>
          <w:delText xml:space="preserve">nevyhnutné, aby žiadateľ </w:delText>
        </w:r>
        <w:r w:rsidRPr="00984047" w:rsidDel="00746758">
          <w:rPr>
            <w:rFonts w:ascii="Arial" w:hAnsi="Arial" w:cs="Arial"/>
            <w:b/>
            <w:sz w:val="19"/>
            <w:szCs w:val="19"/>
            <w:lang w:val="sk-SK"/>
          </w:rPr>
          <w:delText>rešpektoval</w:delText>
        </w:r>
      </w:del>
      <w:ins w:id="570" w:author="Katarína Snopková" w:date="2016-12-06T13:01:00Z">
        <w:r w:rsidR="00746758">
          <w:rPr>
            <w:rFonts w:ascii="Arial" w:hAnsi="Arial" w:cs="Arial"/>
            <w:sz w:val="19"/>
            <w:szCs w:val="19"/>
            <w:lang w:val="sk-SK"/>
          </w:rPr>
          <w:t>rešpektované</w:t>
        </w:r>
      </w:ins>
      <w:r w:rsidRPr="00984047">
        <w:rPr>
          <w:rFonts w:ascii="Arial" w:hAnsi="Arial" w:cs="Arial"/>
          <w:b/>
          <w:sz w:val="19"/>
          <w:szCs w:val="19"/>
          <w:lang w:val="sk-SK"/>
        </w:rPr>
        <w:t xml:space="preserve"> odmeňovanie jednotlivých pracovných pozícií s ohľadom na </w:t>
      </w:r>
      <w:del w:id="571" w:author="Katarína Snopková" w:date="2016-12-06T13:01:00Z">
        <w:r w:rsidRPr="00984047" w:rsidDel="00746758">
          <w:rPr>
            <w:rFonts w:ascii="Arial" w:hAnsi="Arial" w:cs="Arial"/>
            <w:b/>
            <w:sz w:val="19"/>
            <w:szCs w:val="19"/>
            <w:lang w:val="sk-SK"/>
          </w:rPr>
          <w:delText xml:space="preserve">jeho </w:delText>
        </w:r>
      </w:del>
      <w:r w:rsidRPr="00984047">
        <w:rPr>
          <w:rFonts w:ascii="Arial" w:hAnsi="Arial" w:cs="Arial"/>
          <w:b/>
          <w:sz w:val="19"/>
          <w:szCs w:val="19"/>
          <w:lang w:val="sk-SK"/>
        </w:rPr>
        <w:t>predchádzajúcu mzdovú politiku</w:t>
      </w:r>
      <w:ins w:id="572" w:author="Katarína Snopková" w:date="2016-12-06T13:01:00Z">
        <w:r w:rsidR="00746758">
          <w:rPr>
            <w:rFonts w:ascii="Arial" w:hAnsi="Arial" w:cs="Arial"/>
            <w:b/>
            <w:sz w:val="19"/>
            <w:szCs w:val="19"/>
            <w:lang w:val="sk-SK"/>
          </w:rPr>
          <w:t xml:space="preserve"> zamestnávateľa</w:t>
        </w:r>
      </w:ins>
      <w:r w:rsidR="00A11896" w:rsidRPr="00984047">
        <w:rPr>
          <w:rStyle w:val="Odkaznapoznmkupodiarou"/>
          <w:rFonts w:cs="Arial"/>
          <w:b/>
          <w:sz w:val="19"/>
          <w:szCs w:val="19"/>
          <w:lang w:val="sk-SK"/>
        </w:rPr>
        <w:footnoteReference w:id="30"/>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odmeny za vykonanú prácu iba z dôvodu </w:t>
      </w:r>
      <w:del w:id="625" w:author="Katarína Snopková" w:date="2016-12-06T13:03:00Z">
        <w:r w:rsidRPr="00984047" w:rsidDel="00746758">
          <w:rPr>
            <w:rFonts w:ascii="Arial" w:hAnsi="Arial" w:cs="Arial"/>
            <w:sz w:val="19"/>
            <w:szCs w:val="19"/>
            <w:lang w:val="sk-SK"/>
          </w:rPr>
          <w:delText>prác vykonávaných na projekte</w:delText>
        </w:r>
      </w:del>
      <w:ins w:id="626" w:author="Katarína Snopková" w:date="2016-12-06T13:03:00Z">
        <w:r w:rsidR="00746758">
          <w:rPr>
            <w:rFonts w:ascii="Arial" w:hAnsi="Arial" w:cs="Arial"/>
            <w:sz w:val="19"/>
            <w:szCs w:val="19"/>
            <w:lang w:val="sk-SK"/>
          </w:rPr>
          <w:t>zapojenia do projektu</w:t>
        </w:r>
      </w:ins>
      <w:r w:rsidRPr="00984047">
        <w:rPr>
          <w:rFonts w:ascii="Arial" w:hAnsi="Arial" w:cs="Arial"/>
          <w:sz w:val="19"/>
          <w:szCs w:val="19"/>
          <w:lang w:val="sk-SK"/>
        </w:rPr>
        <w:t xml:space="preserve"> </w:t>
      </w:r>
      <w:del w:id="627" w:author="Katarína Snopková" w:date="2016-12-06T13:44:00Z">
        <w:r w:rsidR="00544395" w:rsidRPr="00984047" w:rsidDel="00493875">
          <w:rPr>
            <w:rFonts w:ascii="Arial" w:hAnsi="Arial" w:cs="Arial"/>
            <w:sz w:val="19"/>
            <w:szCs w:val="19"/>
            <w:lang w:val="sk-SK"/>
          </w:rPr>
          <w:delText xml:space="preserve">financovanom </w:delText>
        </w:r>
      </w:del>
      <w:ins w:id="628" w:author="Katarína Snopková" w:date="2016-12-06T13:44:00Z">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ins>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del w:id="629" w:author="Katarína Snopková" w:date="2016-12-06T13:03:00Z">
        <w:r w:rsidRPr="00984047" w:rsidDel="00746758">
          <w:rPr>
            <w:rFonts w:ascii="Arial" w:hAnsi="Arial" w:cs="Arial"/>
            <w:sz w:val="19"/>
            <w:szCs w:val="19"/>
            <w:lang w:val="sk-SK"/>
          </w:rPr>
          <w:delText xml:space="preserve">Zároveň </w:delText>
        </w:r>
      </w:del>
      <w:ins w:id="630" w:author="Katarína Snopková" w:date="2016-12-06T13:03:00Z">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ins>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 xml:space="preserve">zamestnanec pracuje na projekte na </w:t>
      </w:r>
      <w:del w:id="631" w:author="Katarína Snopková" w:date="2017-02-16T15:26:00Z">
        <w:r w:rsidRPr="00984047" w:rsidDel="00AC1573">
          <w:rPr>
            <w:rFonts w:ascii="Arial" w:hAnsi="Arial" w:cs="Arial"/>
            <w:b/>
            <w:sz w:val="19"/>
            <w:szCs w:val="19"/>
          </w:rPr>
          <w:delText xml:space="preserve">plný </w:delText>
        </w:r>
      </w:del>
      <w:r w:rsidRPr="00984047">
        <w:rPr>
          <w:rFonts w:ascii="Arial" w:hAnsi="Arial" w:cs="Arial"/>
          <w:b/>
          <w:sz w:val="19"/>
          <w:szCs w:val="19"/>
        </w:rPr>
        <w:t>pracovný úväzok</w:t>
      </w:r>
      <w:r w:rsidRPr="00984047">
        <w:rPr>
          <w:rFonts w:ascii="Arial" w:hAnsi="Arial" w:cs="Arial"/>
          <w:b/>
          <w:sz w:val="19"/>
          <w:szCs w:val="19"/>
          <w:vertAlign w:val="superscript"/>
        </w:rPr>
        <w:footnoteReference w:id="31"/>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del w:id="632" w:author="Katarína Snopková" w:date="2017-01-13T10:05:00Z">
        <w:r w:rsidRPr="00984047" w:rsidDel="003244E2">
          <w:rPr>
            <w:rFonts w:ascii="Arial" w:hAnsi="Arial" w:cs="Arial"/>
            <w:sz w:val="19"/>
            <w:szCs w:val="19"/>
          </w:rPr>
          <w:delText>všetky zložky mzdy vrátane príplatkov</w:delText>
        </w:r>
        <w:r w:rsidRPr="00984047" w:rsidDel="003244E2">
          <w:rPr>
            <w:rFonts w:ascii="Arial" w:hAnsi="Arial" w:cs="Arial"/>
            <w:sz w:val="19"/>
            <w:szCs w:val="19"/>
            <w:vertAlign w:val="superscript"/>
          </w:rPr>
          <w:footnoteReference w:id="32"/>
        </w:r>
        <w:r w:rsidRPr="00984047" w:rsidDel="003244E2">
          <w:rPr>
            <w:rFonts w:ascii="Arial" w:hAnsi="Arial" w:cs="Arial"/>
            <w:sz w:val="19"/>
            <w:szCs w:val="19"/>
          </w:rPr>
          <w:delText xml:space="preserve">, resp. odmeny na základe dohôd o </w:delText>
        </w:r>
        <w:r w:rsidR="0074224F" w:rsidRPr="00984047" w:rsidDel="003244E2">
          <w:rPr>
            <w:rFonts w:ascii="Arial" w:hAnsi="Arial" w:cs="Arial"/>
            <w:sz w:val="19"/>
            <w:szCs w:val="19"/>
          </w:rPr>
          <w:delText>prác</w:delText>
        </w:r>
        <w:r w:rsidR="00555166" w:rsidRPr="00984047" w:rsidDel="003244E2">
          <w:rPr>
            <w:rFonts w:ascii="Arial" w:hAnsi="Arial" w:cs="Arial"/>
            <w:sz w:val="19"/>
            <w:szCs w:val="19"/>
          </w:rPr>
          <w:delText>ach</w:delText>
        </w:r>
        <w:r w:rsidR="0074224F" w:rsidRPr="00984047" w:rsidDel="003244E2">
          <w:rPr>
            <w:rFonts w:ascii="Arial" w:hAnsi="Arial" w:cs="Arial"/>
            <w:sz w:val="19"/>
            <w:szCs w:val="19"/>
          </w:rPr>
          <w:delText xml:space="preserve"> vykonávan</w:delText>
        </w:r>
        <w:r w:rsidR="0065697F" w:rsidRPr="00984047" w:rsidDel="003244E2">
          <w:rPr>
            <w:rFonts w:ascii="Arial" w:hAnsi="Arial" w:cs="Arial"/>
            <w:sz w:val="19"/>
            <w:szCs w:val="19"/>
          </w:rPr>
          <w:delText>ých</w:delText>
        </w:r>
        <w:r w:rsidR="0074224F" w:rsidRPr="00984047" w:rsidDel="003244E2">
          <w:rPr>
            <w:rFonts w:ascii="Arial" w:hAnsi="Arial" w:cs="Arial"/>
            <w:sz w:val="19"/>
            <w:szCs w:val="19"/>
          </w:rPr>
          <w:delText xml:space="preserve"> </w:delText>
        </w:r>
        <w:r w:rsidRPr="00984047" w:rsidDel="003244E2">
          <w:rPr>
            <w:rFonts w:ascii="Arial" w:hAnsi="Arial" w:cs="Arial"/>
            <w:sz w:val="19"/>
            <w:szCs w:val="19"/>
          </w:rPr>
          <w:delText>mimo pracovného pomeru a náhrady mzdy v zmysle platnej legislatívy</w:delText>
        </w:r>
      </w:del>
      <w:ins w:id="635" w:author="Katarína Snopková" w:date="2017-01-13T10:05:00Z">
        <w:r w:rsidR="003244E2">
          <w:rPr>
            <w:rFonts w:ascii="Arial" w:hAnsi="Arial" w:cs="Arial"/>
            <w:sz w:val="19"/>
            <w:szCs w:val="19"/>
          </w:rPr>
          <w:t>celkovú cenu práce</w:t>
        </w:r>
      </w:ins>
      <w:del w:id="636" w:author="Katarína Snopková" w:date="2017-01-13T10:05:00Z">
        <w:r w:rsidRPr="00984047" w:rsidDel="003244E2">
          <w:rPr>
            <w:rFonts w:ascii="Arial" w:hAnsi="Arial" w:cs="Arial"/>
            <w:sz w:val="19"/>
            <w:szCs w:val="19"/>
          </w:rPr>
          <w:delText>, ako aj povinné odvody za zamestnávateľa</w:delText>
        </w:r>
      </w:del>
      <w:r w:rsidRPr="00984047">
        <w:rPr>
          <w:rFonts w:ascii="Arial" w:hAnsi="Arial" w:cs="Arial"/>
          <w:sz w:val="19"/>
          <w:szCs w:val="19"/>
        </w:rPr>
        <w:t xml:space="preserve">; </w:t>
      </w:r>
    </w:p>
    <w:p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del w:id="637" w:author="Katarína Snopková" w:date="2017-01-13T10:06:00Z">
        <w:r w:rsidRPr="00984047" w:rsidDel="003244E2">
          <w:rPr>
            <w:rFonts w:ascii="Arial" w:hAnsi="Arial" w:cs="Arial"/>
            <w:sz w:val="19"/>
            <w:szCs w:val="19"/>
          </w:rPr>
          <w:delText>všetky zložky mzdy vrátane príplatkov</w:delText>
        </w:r>
        <w:r w:rsidRPr="00984047" w:rsidDel="003244E2">
          <w:rPr>
            <w:rFonts w:ascii="Arial" w:hAnsi="Arial" w:cs="Arial"/>
            <w:sz w:val="19"/>
            <w:szCs w:val="19"/>
            <w:vertAlign w:val="superscript"/>
          </w:rPr>
          <w:footnoteReference w:id="33"/>
        </w:r>
        <w:r w:rsidR="001968B0" w:rsidRPr="00984047" w:rsidDel="003244E2">
          <w:rPr>
            <w:rFonts w:ascii="Arial" w:hAnsi="Arial" w:cs="Arial"/>
            <w:sz w:val="19"/>
            <w:szCs w:val="19"/>
          </w:rPr>
          <w:delText xml:space="preserve">, </w:delText>
        </w:r>
        <w:r w:rsidRPr="00984047" w:rsidDel="003244E2">
          <w:rPr>
            <w:rFonts w:ascii="Arial" w:hAnsi="Arial" w:cs="Arial"/>
            <w:sz w:val="19"/>
            <w:szCs w:val="19"/>
          </w:rPr>
          <w:delText xml:space="preserve">resp. odmeny na základe dohôd o </w:delText>
        </w:r>
        <w:r w:rsidR="0074224F" w:rsidRPr="00984047" w:rsidDel="003244E2">
          <w:rPr>
            <w:rFonts w:ascii="Arial" w:hAnsi="Arial" w:cs="Arial"/>
            <w:sz w:val="19"/>
            <w:szCs w:val="19"/>
          </w:rPr>
          <w:delText>prác</w:delText>
        </w:r>
        <w:r w:rsidR="00555166" w:rsidRPr="00984047" w:rsidDel="003244E2">
          <w:rPr>
            <w:rFonts w:ascii="Arial" w:hAnsi="Arial" w:cs="Arial"/>
            <w:sz w:val="19"/>
            <w:szCs w:val="19"/>
          </w:rPr>
          <w:delText>ach</w:delText>
        </w:r>
        <w:r w:rsidR="0074224F" w:rsidRPr="00984047" w:rsidDel="003244E2">
          <w:rPr>
            <w:rFonts w:ascii="Arial" w:hAnsi="Arial" w:cs="Arial"/>
            <w:sz w:val="19"/>
            <w:szCs w:val="19"/>
          </w:rPr>
          <w:delText xml:space="preserve"> vykonávan</w:delText>
        </w:r>
        <w:r w:rsidR="0065697F" w:rsidRPr="00984047" w:rsidDel="003244E2">
          <w:rPr>
            <w:rFonts w:ascii="Arial" w:hAnsi="Arial" w:cs="Arial"/>
            <w:sz w:val="19"/>
            <w:szCs w:val="19"/>
          </w:rPr>
          <w:delText>ých</w:delText>
        </w:r>
        <w:r w:rsidRPr="00984047" w:rsidDel="003244E2">
          <w:rPr>
            <w:rFonts w:ascii="Arial" w:hAnsi="Arial" w:cs="Arial"/>
            <w:sz w:val="19"/>
            <w:szCs w:val="19"/>
          </w:rPr>
          <w:delText xml:space="preserve"> mimo pracovného pomeru a náhrady mzdy v zmysle platnej legislatívy, ako aj povinné odvody za zamestnávateľa</w:delText>
        </w:r>
      </w:del>
      <w:ins w:id="640" w:author="Katarína Snopková" w:date="2017-01-13T10:06:00Z">
        <w:r w:rsidR="003244E2">
          <w:rPr>
            <w:rFonts w:ascii="Arial" w:hAnsi="Arial" w:cs="Arial"/>
            <w:sz w:val="19"/>
            <w:szCs w:val="19"/>
          </w:rPr>
          <w:t>celkovú cenu práce</w:t>
        </w:r>
      </w:ins>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t>Oprávnená je skutočne čerpaná dovolenka v čase realizácie projektu</w:t>
      </w:r>
      <w:r w:rsidRPr="00984047">
        <w:rPr>
          <w:rStyle w:val="Odkaznapoznmkupodiarou"/>
          <w:rFonts w:cs="Arial"/>
          <w:sz w:val="19"/>
          <w:szCs w:val="19"/>
        </w:rPr>
        <w:footnoteReference w:id="34"/>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5"/>
      </w:r>
      <w:r w:rsidR="006366AB" w:rsidRPr="00984047">
        <w:rPr>
          <w:rFonts w:ascii="Arial" w:hAnsi="Arial" w:cs="Arial"/>
          <w:sz w:val="19"/>
          <w:szCs w:val="19"/>
          <w:lang w:val="sk-SK"/>
        </w:rPr>
        <w:t xml:space="preserve">. </w:t>
      </w:r>
    </w:p>
    <w:p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6"/>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rsidR="005C362C" w:rsidRPr="003C32D2" w:rsidRDefault="005C362C" w:rsidP="003C32D2">
      <w:pPr>
        <w:pStyle w:val="Odsekzoznamu"/>
        <w:numPr>
          <w:ilvl w:val="0"/>
          <w:numId w:val="43"/>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w:t>
      </w:r>
      <w:del w:id="641" w:author="Katarína Snopková" w:date="2017-02-16T15:27:00Z">
        <w:r w:rsidRPr="003C32D2" w:rsidDel="00AC1573">
          <w:rPr>
            <w:rFonts w:ascii="Arial" w:hAnsi="Arial" w:cs="Arial"/>
            <w:color w:val="000000"/>
            <w:sz w:val="19"/>
            <w:szCs w:val="19"/>
            <w:lang w:val="sk-SK" w:eastAsia="en-AU"/>
          </w:rPr>
          <w:delText xml:space="preserve">plný </w:delText>
        </w:r>
      </w:del>
      <w:r w:rsidRPr="003C32D2">
        <w:rPr>
          <w:rFonts w:ascii="Arial" w:hAnsi="Arial" w:cs="Arial"/>
          <w:color w:val="000000"/>
          <w:sz w:val="19"/>
          <w:szCs w:val="19"/>
          <w:lang w:val="sk-SK" w:eastAsia="en-AU"/>
        </w:rPr>
        <w:t xml:space="preserve">pracovný úväzok 100% činností na projekte (projektoch) spolufinancovanom z OP EVS, t. j. nevykonáva iné pracovné činnosti financované z iných zdrojov žiadateľa (bez ohľadu na dĺžku pracovného času zamestnanca zamestnaného u konkrétneho žiadateľa); </w:t>
      </w:r>
    </w:p>
    <w:p w:rsidR="005C362C" w:rsidRPr="00984047" w:rsidRDefault="005C362C" w:rsidP="003C32D2">
      <w:pPr>
        <w:pStyle w:val="Odsekzoznamu"/>
        <w:numPr>
          <w:ilvl w:val="0"/>
          <w:numId w:val="43"/>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 za predchádzajúcich 6 mesiacov (vrátane mesiaca, keď je odmena priznaná)</w:t>
      </w:r>
      <w:r w:rsidR="006B39C5" w:rsidRPr="00984047">
        <w:rPr>
          <w:rFonts w:ascii="Arial" w:hAnsi="Arial" w:cs="Arial"/>
          <w:sz w:val="19"/>
          <w:szCs w:val="19"/>
          <w:vertAlign w:val="superscript"/>
        </w:rPr>
        <w:footnoteReference w:id="38"/>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39"/>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rsidR="004265FD" w:rsidRPr="00984047" w:rsidRDefault="005C362C" w:rsidP="003C32D2">
      <w:pPr>
        <w:pStyle w:val="Odsekzoznamu"/>
        <w:numPr>
          <w:ilvl w:val="0"/>
          <w:numId w:val="43"/>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40"/>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41"/>
      </w:r>
      <w:r w:rsidRPr="00984047">
        <w:rPr>
          <w:rFonts w:ascii="Arial" w:hAnsi="Arial" w:cs="Arial"/>
          <w:sz w:val="19"/>
          <w:szCs w:val="19"/>
          <w:lang w:val="sk-SK"/>
        </w:rPr>
        <w:t xml:space="preserve">. </w:t>
      </w:r>
    </w:p>
    <w:p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2"/>
      </w:r>
    </w:p>
    <w:p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del w:id="665" w:author="Slavomír Gajarský" w:date="2017-01-04T11:25:00Z">
        <w:r w:rsidRPr="00984047" w:rsidDel="00767267">
          <w:rPr>
            <w:rFonts w:ascii="Arial" w:hAnsi="Arial" w:cs="Arial"/>
            <w:sz w:val="19"/>
            <w:szCs w:val="19"/>
            <w:lang w:val="sk-SK"/>
          </w:rPr>
          <w:delText>žiadateľa</w:delText>
        </w:r>
      </w:del>
      <w:ins w:id="666" w:author="Slavomír Gajarský" w:date="2017-01-04T11:25:00Z">
        <w:r w:rsidR="00767267">
          <w:rPr>
            <w:rFonts w:ascii="Arial" w:hAnsi="Arial" w:cs="Arial"/>
            <w:sz w:val="19"/>
            <w:szCs w:val="19"/>
            <w:lang w:val="sk-SK"/>
          </w:rPr>
          <w:t>zamestnávateľa</w:t>
        </w:r>
      </w:ins>
      <w:r w:rsidRPr="00984047">
        <w:rPr>
          <w:rFonts w:ascii="Arial" w:hAnsi="Arial" w:cs="Arial"/>
          <w:sz w:val="19"/>
          <w:szCs w:val="19"/>
          <w:lang w:val="sk-SK"/>
        </w:rPr>
        <w:t xml:space="preserve">. </w:t>
      </w:r>
    </w:p>
    <w:p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ins w:id="667" w:author="Slavomír Gajarský" w:date="2017-01-04T11:26:00Z">
        <w:r w:rsidR="00016EFA">
          <w:rPr>
            <w:rFonts w:ascii="Arial" w:hAnsi="Arial" w:cs="Arial"/>
            <w:sz w:val="19"/>
            <w:szCs w:val="19"/>
            <w:lang w:val="sk-SK"/>
          </w:rPr>
          <w:t xml:space="preserve">alebo sú osobami cieľovej skupiny </w:t>
        </w:r>
      </w:ins>
      <w:r w:rsidRPr="00984047">
        <w:rPr>
          <w:rFonts w:ascii="Arial" w:hAnsi="Arial" w:cs="Arial"/>
          <w:sz w:val="19"/>
          <w:szCs w:val="19"/>
          <w:lang w:val="sk-SK"/>
        </w:rPr>
        <w:t xml:space="preserve">a zároveň spĺňať pravidlá hospodárnosti, efektívnosti, účelnosti a účinnosti. Oprávnenými sú domáce, aj zahraničné cesty. </w:t>
      </w:r>
    </w:p>
    <w:p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3"/>
      </w:r>
      <w:r w:rsidR="004E07F2" w:rsidRPr="00984047">
        <w:rPr>
          <w:rFonts w:ascii="Arial" w:hAnsi="Arial" w:cs="Arial"/>
          <w:sz w:val="19"/>
          <w:szCs w:val="19"/>
        </w:rPr>
        <w:t>;</w:t>
      </w:r>
    </w:p>
    <w:p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ins w:id="668" w:author="Katarína Snopková" w:date="2016-12-06T13:06:00Z">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ins>
      <w:r w:rsidRPr="00984047">
        <w:rPr>
          <w:rFonts w:ascii="Arial" w:hAnsi="Arial" w:cs="Arial"/>
          <w:sz w:val="19"/>
          <w:szCs w:val="19"/>
        </w:rPr>
        <w:t>, miestenky, ležadlá alebo lôžka) a náhrady za použitie vlastného osobného motorového vozidla a služobných motorových vozidiel.</w:t>
      </w:r>
    </w:p>
    <w:p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rsidR="0037283C" w:rsidRPr="00984047" w:rsidRDefault="00E50352" w:rsidP="0037283C">
      <w:pPr>
        <w:pStyle w:val="Zoznamsodrkami2"/>
        <w:numPr>
          <w:ilvl w:val="0"/>
          <w:numId w:val="0"/>
        </w:numPr>
        <w:spacing w:before="120" w:after="120" w:line="288" w:lineRule="auto"/>
        <w:contextualSpacing w:val="0"/>
        <w:jc w:val="both"/>
        <w:rPr>
          <w:ins w:id="669" w:author="Katarína Snopková" w:date="2017-01-13T10:13:00Z"/>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ins w:id="670" w:author="Katarína Snopková" w:date="2016-12-06T13:07:00Z">
        <w:r w:rsidR="00746758">
          <w:rPr>
            <w:rFonts w:ascii="Arial" w:hAnsi="Arial" w:cs="Arial"/>
            <w:sz w:val="19"/>
            <w:szCs w:val="19"/>
            <w:lang w:eastAsia="en-US"/>
          </w:rPr>
          <w:t xml:space="preserve">písomne </w:t>
        </w:r>
      </w:ins>
      <w:r w:rsidR="004265FD" w:rsidRPr="00984047">
        <w:rPr>
          <w:rFonts w:ascii="Arial" w:hAnsi="Arial" w:cs="Arial"/>
          <w:sz w:val="19"/>
          <w:szCs w:val="19"/>
          <w:lang w:eastAsia="en-US"/>
        </w:rPr>
        <w:t xml:space="preserve">dohodne so zamestnávateľom, že pri pracovnej ceste použije </w:t>
      </w:r>
      <w:del w:id="671" w:author="Katarína Snopková" w:date="2016-12-06T14:36:00Z">
        <w:r w:rsidR="00CB35DD" w:rsidRPr="00984047" w:rsidDel="002D6B83">
          <w:rPr>
            <w:rFonts w:ascii="Arial" w:hAnsi="Arial" w:cs="Arial"/>
            <w:sz w:val="19"/>
            <w:szCs w:val="19"/>
            <w:lang w:eastAsia="en-US"/>
          </w:rPr>
          <w:delText xml:space="preserve">vlastné </w:delText>
        </w:r>
      </w:del>
      <w:r w:rsidR="004265FD" w:rsidRPr="00984047">
        <w:rPr>
          <w:rFonts w:ascii="Arial" w:hAnsi="Arial" w:cs="Arial"/>
          <w:sz w:val="19"/>
          <w:szCs w:val="19"/>
          <w:lang w:eastAsia="en-US"/>
        </w:rPr>
        <w:t>cestné motorové vozidlo</w:t>
      </w:r>
      <w:ins w:id="672" w:author="Katarína Snopková" w:date="2016-12-06T14:36:00Z">
        <w:r w:rsidR="002D6B83">
          <w:rPr>
            <w:rFonts w:ascii="Arial" w:hAnsi="Arial" w:cs="Arial"/>
            <w:sz w:val="19"/>
            <w:szCs w:val="19"/>
            <w:lang w:eastAsia="en-US"/>
          </w:rPr>
          <w:t xml:space="preserve"> okrem cestného motorového vozidla poskytnutého zamestnávateľom</w:t>
        </w:r>
      </w:ins>
      <w:r w:rsidR="004265FD" w:rsidRPr="00984047">
        <w:rPr>
          <w:rFonts w:ascii="Arial" w:hAnsi="Arial" w:cs="Arial"/>
          <w:sz w:val="19"/>
          <w:szCs w:val="19"/>
          <w:lang w:eastAsia="en-US"/>
        </w:rPr>
        <w:t xml:space="preserve">, </w:t>
      </w:r>
      <w:ins w:id="673" w:author="Katarína Snopková" w:date="2016-12-06T14:35:00Z">
        <w:r w:rsidR="002D6B83">
          <w:rPr>
            <w:rFonts w:ascii="Arial" w:hAnsi="Arial" w:cs="Arial"/>
            <w:sz w:val="19"/>
            <w:szCs w:val="19"/>
            <w:lang w:eastAsia="en-US"/>
          </w:rPr>
          <w:t>zamestnancovi patrí základná náhrada za každý 1 km jazdy a náhrada za spotrebované pohonné látky</w:t>
        </w:r>
      </w:ins>
      <w:ins w:id="674" w:author="Katarína Snopková" w:date="2016-12-06T14:37:00Z">
        <w:r w:rsidR="002D6B83">
          <w:rPr>
            <w:rFonts w:ascii="Arial" w:hAnsi="Arial" w:cs="Arial"/>
            <w:sz w:val="19"/>
            <w:szCs w:val="19"/>
            <w:lang w:eastAsia="en-US"/>
          </w:rPr>
          <w:t xml:space="preserve">. </w:t>
        </w:r>
      </w:ins>
      <w:del w:id="675" w:author="Katarína Snopková" w:date="2016-12-06T13:07:00Z">
        <w:r w:rsidR="004265FD" w:rsidRPr="00984047" w:rsidDel="00746758">
          <w:rPr>
            <w:rFonts w:ascii="Arial" w:hAnsi="Arial" w:cs="Arial"/>
            <w:sz w:val="19"/>
            <w:szCs w:val="19"/>
            <w:lang w:eastAsia="en-US"/>
          </w:rPr>
          <w:delText>oprávnené výdavky sa určia len do výšky výdavkov na cestovné verejnou dopravou</w:delText>
        </w:r>
        <w:r w:rsidR="00092797" w:rsidRPr="00984047" w:rsidDel="00746758">
          <w:rPr>
            <w:rFonts w:ascii="Arial" w:hAnsi="Arial" w:cs="Arial"/>
            <w:sz w:val="19"/>
            <w:szCs w:val="19"/>
            <w:lang w:eastAsia="en-US"/>
          </w:rPr>
          <w:delText xml:space="preserve"> okrem mestskej hromadnej dopravy</w:delText>
        </w:r>
        <w:r w:rsidR="004265FD" w:rsidRPr="00984047" w:rsidDel="00746758">
          <w:rPr>
            <w:rFonts w:ascii="Arial" w:hAnsi="Arial" w:cs="Arial"/>
            <w:sz w:val="19"/>
            <w:szCs w:val="19"/>
            <w:lang w:eastAsia="en-US"/>
          </w:rPr>
          <w:delText xml:space="preserve">. </w:delText>
        </w:r>
      </w:del>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ins w:id="676" w:author="Katarína Snopková" w:date="2016-12-06T14:35:00Z">
        <w:r w:rsidR="002D6B83">
          <w:rPr>
            <w:rFonts w:ascii="Arial" w:hAnsi="Arial" w:cs="Arial"/>
            <w:sz w:val="19"/>
            <w:szCs w:val="19"/>
            <w:lang w:eastAsia="en-US"/>
          </w:rPr>
          <w:t xml:space="preserve">. </w:t>
        </w:r>
      </w:ins>
      <w:del w:id="677" w:author="Katarína Snopková" w:date="2016-12-06T14:35:00Z">
        <w:r w:rsidR="00693F6C" w:rsidRPr="00984047" w:rsidDel="002D6B83">
          <w:rPr>
            <w:rFonts w:ascii="Arial" w:hAnsi="Arial" w:cs="Arial"/>
            <w:sz w:val="19"/>
            <w:szCs w:val="19"/>
            <w:lang w:eastAsia="en-US"/>
          </w:rPr>
          <w:delText>.</w:delText>
        </w:r>
        <w:r w:rsidR="004265FD" w:rsidRPr="00984047" w:rsidDel="002D6B83">
          <w:rPr>
            <w:rFonts w:ascii="Arial" w:hAnsi="Arial" w:cs="Arial"/>
            <w:sz w:val="19"/>
            <w:szCs w:val="19"/>
            <w:lang w:eastAsia="en-US"/>
          </w:rPr>
          <w:delText xml:space="preserve"> </w:delText>
        </w:r>
      </w:del>
      <w:ins w:id="678" w:author="Katarína Snopková" w:date="2017-01-13T10:13:00Z">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ins>
      <w:ins w:id="679" w:author="Slavomír Gajarský" w:date="2017-01-30T12:53:00Z">
        <w:r w:rsidR="008827CC">
          <w:rPr>
            <w:rFonts w:ascii="Arial" w:hAnsi="Arial" w:cs="Arial"/>
            <w:sz w:val="19"/>
            <w:szCs w:val="19"/>
            <w:lang w:eastAsia="en-US"/>
          </w:rPr>
          <w:t xml:space="preserve"> </w:t>
        </w:r>
      </w:ins>
      <w:ins w:id="680" w:author="Katarína Snopková" w:date="2017-01-13T10:13:00Z">
        <w:del w:id="681" w:author="Slavomír Gajarský" w:date="2017-01-30T12:53:00Z">
          <w:r w:rsidR="0037283C" w:rsidRPr="002D2711" w:rsidDel="008827CC">
            <w:rPr>
              <w:rFonts w:ascii="Arial" w:hAnsi="Arial" w:cs="Arial"/>
              <w:sz w:val="19"/>
              <w:szCs w:val="19"/>
              <w:lang w:eastAsia="en-US"/>
            </w:rPr>
            <w:delText xml:space="preserve"> </w:delText>
          </w:r>
        </w:del>
        <w:r w:rsidR="0037283C" w:rsidRPr="002D2711">
          <w:rPr>
            <w:rFonts w:ascii="Arial" w:hAnsi="Arial" w:cs="Arial"/>
            <w:sz w:val="19"/>
            <w:szCs w:val="19"/>
            <w:lang w:eastAsia="en-US"/>
          </w:rPr>
          <w:t xml:space="preserve">byť zo strany RO </w:t>
        </w:r>
      </w:ins>
      <w:ins w:id="682" w:author="Slavomír Gajarský" w:date="2017-01-30T12:51:00Z">
        <w:r w:rsidR="00D33532">
          <w:rPr>
            <w:rFonts w:ascii="Arial" w:hAnsi="Arial" w:cs="Arial"/>
            <w:sz w:val="19"/>
            <w:szCs w:val="19"/>
            <w:lang w:eastAsia="en-US"/>
          </w:rPr>
          <w:t xml:space="preserve">pre OP EVS </w:t>
        </w:r>
      </w:ins>
      <w:ins w:id="683" w:author="Katarína Snopková" w:date="2017-01-13T10:13:00Z">
        <w:r w:rsidR="0037283C" w:rsidRPr="002D2711">
          <w:rPr>
            <w:rFonts w:ascii="Arial" w:hAnsi="Arial" w:cs="Arial"/>
            <w:sz w:val="19"/>
            <w:szCs w:val="19"/>
            <w:lang w:eastAsia="en-US"/>
          </w:rPr>
          <w:t>pri pracovných cestách priznaná výška náhrady určená podľa výšky zodpovedajúcej použitiu verejnej osobnej dopravy.</w:t>
        </w:r>
      </w:ins>
    </w:p>
    <w:p w:rsidR="004265FD" w:rsidRPr="00984047" w:rsidDel="0037283C" w:rsidRDefault="004265FD" w:rsidP="00693F6C">
      <w:pPr>
        <w:pStyle w:val="Zoznamsodrkami2"/>
        <w:numPr>
          <w:ilvl w:val="0"/>
          <w:numId w:val="0"/>
        </w:numPr>
        <w:spacing w:before="120" w:after="120" w:line="288" w:lineRule="auto"/>
        <w:contextualSpacing w:val="0"/>
        <w:jc w:val="both"/>
        <w:rPr>
          <w:del w:id="684" w:author="Katarína Snopková" w:date="2017-01-13T10:13:00Z"/>
          <w:rFonts w:ascii="Arial" w:hAnsi="Arial" w:cs="Arial"/>
          <w:sz w:val="19"/>
          <w:szCs w:val="19"/>
          <w:lang w:eastAsia="en-US"/>
        </w:rPr>
      </w:pPr>
    </w:p>
    <w:p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ins w:id="685" w:author="Katarína Snopková" w:date="2017-01-13T10:09:00Z">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ins>
      <w:ins w:id="686" w:author="Katarína Snopková" w:date="2017-01-13T10:12:00Z">
        <w:r w:rsidR="00886786">
          <w:rPr>
            <w:rFonts w:ascii="Arial" w:hAnsi="Arial" w:cs="Arial"/>
            <w:sz w:val="19"/>
            <w:szCs w:val="19"/>
            <w:lang w:eastAsia="en-US"/>
          </w:rPr>
          <w:t>nebudú preukázané</w:t>
        </w:r>
      </w:ins>
      <w:ins w:id="687" w:author="Katarína Snopková" w:date="2017-01-13T10:09:00Z">
        <w:r w:rsidR="002D2711" w:rsidRPr="002D2711">
          <w:rPr>
            <w:rFonts w:ascii="Arial" w:hAnsi="Arial" w:cs="Arial"/>
            <w:sz w:val="19"/>
            <w:szCs w:val="19"/>
            <w:lang w:eastAsia="en-US"/>
          </w:rPr>
          <w:t xml:space="preserve"> vyššie uvedené podmienky</w:t>
        </w:r>
      </w:ins>
      <w:ins w:id="688" w:author="Katarína Snopková" w:date="2017-01-13T10:12:00Z">
        <w:r w:rsidR="00886786">
          <w:rPr>
            <w:rFonts w:ascii="Arial" w:hAnsi="Arial" w:cs="Arial"/>
            <w:sz w:val="19"/>
            <w:szCs w:val="19"/>
            <w:lang w:eastAsia="en-US"/>
          </w:rPr>
          <w:t>,</w:t>
        </w:r>
      </w:ins>
      <w:ins w:id="689" w:author="Katarína Snopková" w:date="2017-01-13T10:09:00Z">
        <w:r w:rsidR="002D2711" w:rsidRPr="002D2711">
          <w:rPr>
            <w:rFonts w:ascii="Arial" w:hAnsi="Arial" w:cs="Arial"/>
            <w:sz w:val="19"/>
            <w:szCs w:val="19"/>
            <w:lang w:eastAsia="en-US"/>
          </w:rPr>
          <w:t xml:space="preserve"> môže byť zo strany RO </w:t>
        </w:r>
      </w:ins>
      <w:ins w:id="690" w:author="Slavomír Gajarský" w:date="2017-01-19T15:22:00Z">
        <w:r w:rsidR="00B53955">
          <w:rPr>
            <w:rFonts w:ascii="Arial" w:hAnsi="Arial" w:cs="Arial"/>
            <w:sz w:val="19"/>
            <w:szCs w:val="19"/>
            <w:lang w:eastAsia="en-US"/>
          </w:rPr>
          <w:t xml:space="preserve">pre OP EVS </w:t>
        </w:r>
      </w:ins>
      <w:ins w:id="691" w:author="Katarína Snopková" w:date="2017-01-13T10:09:00Z">
        <w:r w:rsidR="002D2711" w:rsidRPr="002D2711">
          <w:rPr>
            <w:rFonts w:ascii="Arial" w:hAnsi="Arial" w:cs="Arial"/>
            <w:sz w:val="19"/>
            <w:szCs w:val="19"/>
            <w:lang w:eastAsia="en-US"/>
          </w:rPr>
          <w:t>pri pracovných cestách priznaná výška náhrady určená podľa výšky zodpovedajúcej použitiu verejnej osobnej dopravy.</w:t>
        </w:r>
      </w:ins>
    </w:p>
    <w:p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4"/>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r w:rsidR="00C6018E" w:rsidRPr="00984047">
        <w:rPr>
          <w:rFonts w:ascii="Arial" w:hAnsi="Arial" w:cs="Arial"/>
          <w:sz w:val="19"/>
          <w:szCs w:val="19"/>
          <w:lang w:val="sk-SK"/>
        </w:rPr>
        <w:t>Žo</w:t>
      </w:r>
      <w:r w:rsidRPr="00984047">
        <w:rPr>
          <w:rFonts w:ascii="Arial" w:hAnsi="Arial" w:cs="Arial"/>
          <w:sz w:val="19"/>
          <w:szCs w:val="19"/>
          <w:lang w:val="sk-SK"/>
        </w:rPr>
        <w:t xml:space="preserve">NFP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5"/>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rsidR="00EF00BE" w:rsidRPr="00984047" w:rsidRDefault="00EF00BE" w:rsidP="00C7578C">
      <w:pPr>
        <w:pStyle w:val="Zkladntext"/>
        <w:spacing w:after="0" w:line="288" w:lineRule="auto"/>
        <w:jc w:val="both"/>
        <w:rPr>
          <w:rFonts w:ascii="Arial" w:hAnsi="Arial" w:cs="Arial"/>
          <w:sz w:val="19"/>
          <w:szCs w:val="19"/>
          <w:lang w:val="sk-SK"/>
        </w:rPr>
      </w:pPr>
    </w:p>
    <w:p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Oprávneným výdavkom sú aj výdavky na pracovné cesty</w:t>
      </w:r>
      <w:r w:rsidRPr="00984047">
        <w:rPr>
          <w:rFonts w:ascii="Arial" w:hAnsi="Arial" w:cs="Arial"/>
          <w:sz w:val="19"/>
          <w:szCs w:val="19"/>
          <w:vertAlign w:val="superscript"/>
        </w:rPr>
        <w:footnoteReference w:id="46"/>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diems“</w:t>
      </w:r>
      <w:r w:rsidR="00C42A29" w:rsidRPr="00984047">
        <w:rPr>
          <w:rFonts w:ascii="Arial" w:hAnsi="Arial" w:cs="Arial"/>
          <w:sz w:val="19"/>
          <w:szCs w:val="19"/>
          <w:vertAlign w:val="superscript"/>
        </w:rPr>
        <w:footnoteReference w:id="47"/>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8"/>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984047">
        <w:rPr>
          <w:rFonts w:ascii="Arial" w:hAnsi="Arial" w:cs="Arial"/>
          <w:sz w:val="19"/>
          <w:szCs w:val="19"/>
          <w:vertAlign w:val="superscript"/>
        </w:rPr>
        <w:footnoteReference w:id="49"/>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50"/>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diems. </w:t>
      </w:r>
    </w:p>
    <w:p w:rsidR="00C7578C" w:rsidRPr="00984047" w:rsidRDefault="00C7578C" w:rsidP="00C7578C">
      <w:pPr>
        <w:pStyle w:val="Zkladntext"/>
        <w:spacing w:after="0" w:line="288" w:lineRule="auto"/>
        <w:jc w:val="both"/>
        <w:rPr>
          <w:rFonts w:ascii="Arial" w:hAnsi="Arial" w:cs="Arial"/>
          <w:sz w:val="19"/>
          <w:szCs w:val="19"/>
          <w:lang w:val="sk-SK"/>
        </w:rPr>
      </w:pPr>
    </w:p>
    <w:p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ins w:id="692" w:author="Katarína Snopková" w:date="2017-01-13T10:00:00Z">
        <w:r w:rsidR="00B842F0">
          <w:rPr>
            <w:rFonts w:ascii="Arial" w:hAnsi="Arial" w:cs="Arial"/>
            <w:b/>
            <w:bCs/>
            <w:iCs/>
            <w:sz w:val="19"/>
            <w:szCs w:val="19"/>
            <w:lang w:val="sk-SK"/>
          </w:rPr>
          <w:t>/</w:t>
        </w:r>
      </w:ins>
      <w:del w:id="693" w:author="Katarína Snopková" w:date="2017-01-13T10:00:00Z">
        <w:r w:rsidRPr="00984047" w:rsidDel="00B842F0">
          <w:rPr>
            <w:rFonts w:ascii="Arial" w:hAnsi="Arial" w:cs="Arial"/>
            <w:b/>
            <w:bCs/>
            <w:iCs/>
            <w:sz w:val="19"/>
            <w:szCs w:val="19"/>
            <w:lang w:val="sk-SK"/>
          </w:rPr>
          <w:delText xml:space="preserve"> a</w:delText>
        </w:r>
        <w:r w:rsidR="00144D52" w:rsidRPr="00984047" w:rsidDel="00B842F0">
          <w:rPr>
            <w:rFonts w:ascii="Arial" w:hAnsi="Arial" w:cs="Arial"/>
            <w:b/>
            <w:bCs/>
            <w:iCs/>
            <w:sz w:val="19"/>
            <w:szCs w:val="19"/>
            <w:lang w:val="sk-SK"/>
          </w:rPr>
          <w:delText> </w:delText>
        </w:r>
      </w:del>
      <w:r w:rsidRPr="00984047">
        <w:rPr>
          <w:rFonts w:ascii="Arial" w:hAnsi="Arial" w:cs="Arial"/>
          <w:b/>
          <w:bCs/>
          <w:iCs/>
          <w:sz w:val="19"/>
          <w:szCs w:val="19"/>
          <w:lang w:val="sk-SK"/>
        </w:rPr>
        <w:t>vybavenie</w:t>
      </w:r>
      <w:ins w:id="694" w:author="Katarína Snopková" w:date="2017-01-13T10:00:00Z">
        <w:r w:rsidR="00B842F0">
          <w:rPr>
            <w:rStyle w:val="Odkaznapoznmkupodiarou"/>
            <w:rFonts w:cs="Arial"/>
            <w:b/>
            <w:bCs/>
            <w:iCs/>
            <w:szCs w:val="19"/>
            <w:lang w:val="sk-SK"/>
          </w:rPr>
          <w:footnoteReference w:id="51"/>
        </w:r>
      </w:ins>
      <w:r w:rsidR="00144D52" w:rsidRPr="00984047">
        <w:rPr>
          <w:rFonts w:ascii="Arial" w:hAnsi="Arial" w:cs="Arial"/>
          <w:b/>
          <w:bCs/>
          <w:iCs/>
          <w:sz w:val="19"/>
          <w:szCs w:val="19"/>
          <w:lang w:val="sk-SK"/>
        </w:rPr>
        <w:t xml:space="preserve"> vrátane použitého zariadenia</w:t>
      </w:r>
    </w:p>
    <w:p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2"/>
      </w:r>
      <w:r w:rsidRPr="00984047">
        <w:rPr>
          <w:rFonts w:ascii="Arial" w:hAnsi="Arial" w:cs="Arial"/>
          <w:b w:val="0"/>
          <w:color w:val="auto"/>
          <w:sz w:val="19"/>
          <w:szCs w:val="19"/>
          <w:lang w:val="sk-SK"/>
        </w:rPr>
        <w:t xml:space="preserve"> a žiadateľ/prijímateľ ho musí využívať len pre účely projektu/ov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3"/>
      </w:r>
      <w:r w:rsidRPr="00984047">
        <w:rPr>
          <w:rFonts w:ascii="Arial" w:hAnsi="Arial" w:cs="Arial"/>
          <w:color w:val="auto"/>
          <w:sz w:val="19"/>
          <w:szCs w:val="19"/>
          <w:lang w:val="sk-SK"/>
        </w:rPr>
        <w:t>:</w:t>
      </w:r>
    </w:p>
    <w:p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ins w:id="704" w:author="Branislav Horák" w:date="2017-02-13T09:47:00Z">
        <w:r w:rsidR="00095880">
          <w:rPr>
            <w:rFonts w:ascii="Arial" w:hAnsi="Arial" w:cs="Arial"/>
            <w:b w:val="0"/>
            <w:color w:val="000000" w:themeColor="text1"/>
            <w:sz w:val="19"/>
            <w:szCs w:val="19"/>
            <w:lang w:val="sk-SK"/>
          </w:rPr>
          <w:t xml:space="preserve">odporúčaných </w:t>
        </w:r>
      </w:ins>
      <w:del w:id="705" w:author="Branislav Horák" w:date="2017-02-13T09:46:00Z">
        <w:r w:rsidRPr="00984047" w:rsidDel="00095880">
          <w:rPr>
            <w:rFonts w:ascii="Arial" w:hAnsi="Arial" w:cs="Arial"/>
            <w:b w:val="0"/>
            <w:color w:val="000000" w:themeColor="text1"/>
            <w:sz w:val="19"/>
            <w:szCs w:val="19"/>
            <w:lang w:val="sk-SK"/>
          </w:rPr>
          <w:delText xml:space="preserve">zachovaní </w:delText>
        </w:r>
      </w:del>
      <w:r w:rsidRPr="00984047">
        <w:rPr>
          <w:rFonts w:ascii="Arial" w:hAnsi="Arial" w:cs="Arial"/>
          <w:b w:val="0"/>
          <w:color w:val="000000" w:themeColor="text1"/>
          <w:sz w:val="19"/>
          <w:szCs w:val="19"/>
          <w:lang w:val="sk-SK"/>
        </w:rPr>
        <w:t>minimálnych parametro</w:t>
      </w:r>
      <w:del w:id="706" w:author="Branislav Horák" w:date="2017-02-13T09:47:00Z">
        <w:r w:rsidRPr="00984047" w:rsidDel="00095880">
          <w:rPr>
            <w:rFonts w:ascii="Arial" w:hAnsi="Arial" w:cs="Arial"/>
            <w:b w:val="0"/>
            <w:color w:val="000000" w:themeColor="text1"/>
            <w:sz w:val="19"/>
            <w:szCs w:val="19"/>
            <w:lang w:val="sk-SK"/>
          </w:rPr>
          <w:delText>v</w:delText>
        </w:r>
      </w:del>
      <w:ins w:id="707" w:author="Branislav Horák" w:date="2017-02-13T09:47:00Z">
        <w:r w:rsidR="00095880">
          <w:rPr>
            <w:rFonts w:ascii="Arial" w:hAnsi="Arial" w:cs="Arial"/>
            <w:b w:val="0"/>
            <w:color w:val="000000" w:themeColor="text1"/>
            <w:sz w:val="19"/>
            <w:szCs w:val="19"/>
            <w:lang w:val="sk-SK"/>
          </w:rPr>
          <w:t>ch</w:t>
        </w:r>
      </w:ins>
      <w:r w:rsidRPr="00984047">
        <w:rPr>
          <w:rFonts w:ascii="Arial" w:hAnsi="Arial" w:cs="Arial"/>
          <w:b w:val="0"/>
          <w:color w:val="000000" w:themeColor="text1"/>
          <w:sz w:val="19"/>
          <w:szCs w:val="19"/>
          <w:lang w:val="sk-SK"/>
        </w:rPr>
        <w:t xml:space="preserve">: 4GB pamäte RAM, </w:t>
      </w:r>
      <w:del w:id="708" w:author="Branislav Horák" w:date="2017-02-13T07:59:00Z">
        <w:r w:rsidRPr="00984047" w:rsidDel="000F2AD0">
          <w:rPr>
            <w:rFonts w:ascii="Arial" w:hAnsi="Arial" w:cs="Arial"/>
            <w:b w:val="0"/>
            <w:color w:val="000000" w:themeColor="text1"/>
            <w:sz w:val="19"/>
            <w:szCs w:val="19"/>
            <w:lang w:val="sk-SK"/>
          </w:rPr>
          <w:delText>7</w:delText>
        </w:r>
      </w:del>
      <w:ins w:id="709" w:author="Branislav Horák" w:date="2017-02-13T07:59:00Z">
        <w:r w:rsidR="000F2AD0">
          <w:rPr>
            <w:rFonts w:ascii="Arial" w:hAnsi="Arial" w:cs="Arial"/>
            <w:b w:val="0"/>
            <w:color w:val="000000" w:themeColor="text1"/>
            <w:sz w:val="19"/>
            <w:szCs w:val="19"/>
            <w:lang w:val="sk-SK"/>
          </w:rPr>
          <w:t>5</w:t>
        </w:r>
      </w:ins>
      <w:del w:id="710" w:author="Branislav Horák" w:date="2017-02-13T07:59:00Z">
        <w:r w:rsidRPr="00984047" w:rsidDel="000F2AD0">
          <w:rPr>
            <w:rFonts w:ascii="Arial" w:hAnsi="Arial" w:cs="Arial"/>
            <w:b w:val="0"/>
            <w:color w:val="000000" w:themeColor="text1"/>
            <w:sz w:val="19"/>
            <w:szCs w:val="19"/>
            <w:lang w:val="sk-SK"/>
          </w:rPr>
          <w:delText>5</w:delText>
        </w:r>
      </w:del>
      <w:ins w:id="711" w:author="Branislav Horák" w:date="2017-02-13T07:59:00Z">
        <w:r w:rsidR="000F2AD0">
          <w:rPr>
            <w:rFonts w:ascii="Arial" w:hAnsi="Arial" w:cs="Arial"/>
            <w:b w:val="0"/>
            <w:color w:val="000000" w:themeColor="text1"/>
            <w:sz w:val="19"/>
            <w:szCs w:val="19"/>
            <w:lang w:val="sk-SK"/>
          </w:rPr>
          <w:t>0</w:t>
        </w:r>
      </w:ins>
      <w:r w:rsidRPr="00984047">
        <w:rPr>
          <w:rFonts w:ascii="Arial" w:hAnsi="Arial" w:cs="Arial"/>
          <w:b w:val="0"/>
          <w:color w:val="000000" w:themeColor="text1"/>
          <w:sz w:val="19"/>
          <w:szCs w:val="19"/>
          <w:lang w:val="sk-SK"/>
        </w:rPr>
        <w:t>0GB HDD (ekv. 2</w:t>
      </w:r>
      <w:ins w:id="712" w:author="Branislav Horák" w:date="2017-02-13T07:59:00Z">
        <w:r w:rsidR="000F2AD0">
          <w:rPr>
            <w:rFonts w:ascii="Arial" w:hAnsi="Arial" w:cs="Arial"/>
            <w:b w:val="0"/>
            <w:color w:val="000000" w:themeColor="text1"/>
            <w:sz w:val="19"/>
            <w:szCs w:val="19"/>
            <w:lang w:val="sk-SK"/>
          </w:rPr>
          <w:t>4</w:t>
        </w:r>
      </w:ins>
      <w:del w:id="713" w:author="Branislav Horák" w:date="2017-02-13T07:59:00Z">
        <w:r w:rsidRPr="00984047" w:rsidDel="000F2AD0">
          <w:rPr>
            <w:rFonts w:ascii="Arial" w:hAnsi="Arial" w:cs="Arial"/>
            <w:b w:val="0"/>
            <w:color w:val="000000" w:themeColor="text1"/>
            <w:sz w:val="19"/>
            <w:szCs w:val="19"/>
            <w:lang w:val="sk-SK"/>
          </w:rPr>
          <w:delText>5</w:delText>
        </w:r>
      </w:del>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ins w:id="714" w:author="Branislav Horák" w:date="2017-02-13T08:02:00Z">
        <w:r w:rsidR="000F2AD0" w:rsidRPr="000F2AD0">
          <w:rPr>
            <w:rFonts w:ascii="Arial" w:hAnsi="Arial" w:cs="Arial"/>
            <w:b w:val="0"/>
            <w:color w:val="000000" w:themeColor="text1"/>
            <w:sz w:val="19"/>
            <w:szCs w:val="19"/>
            <w:lang w:val="sk-SK"/>
          </w:rPr>
          <w:t xml:space="preserve">dosahujúci skóre </w:t>
        </w:r>
      </w:ins>
      <w:ins w:id="715" w:author="Branislav Horák" w:date="2017-02-13T08:03:00Z">
        <w:r w:rsidR="000F2AD0">
          <w:rPr>
            <w:rFonts w:ascii="Arial" w:hAnsi="Arial" w:cs="Arial"/>
            <w:b w:val="0"/>
            <w:color w:val="000000" w:themeColor="text1"/>
            <w:sz w:val="19"/>
            <w:szCs w:val="19"/>
            <w:lang w:val="sk-SK"/>
          </w:rPr>
          <w:t xml:space="preserve">minimálne </w:t>
        </w:r>
      </w:ins>
      <w:ins w:id="716" w:author="Branislav Horák" w:date="2017-02-13T08:02:00Z">
        <w:r w:rsidR="000F2AD0" w:rsidRPr="000F2AD0">
          <w:rPr>
            <w:rFonts w:ascii="Arial" w:hAnsi="Arial" w:cs="Arial"/>
            <w:b w:val="0"/>
            <w:color w:val="000000" w:themeColor="text1"/>
            <w:sz w:val="19"/>
            <w:szCs w:val="19"/>
            <w:lang w:val="sk-SK"/>
          </w:rPr>
          <w:t>2000 bodov v programe PassMark CPU Mark</w:t>
        </w:r>
      </w:ins>
      <w:del w:id="717" w:author="Branislav Horák" w:date="2017-02-13T08:01:00Z">
        <w:r w:rsidRPr="00984047" w:rsidDel="000F2AD0">
          <w:rPr>
            <w:rFonts w:ascii="Arial" w:hAnsi="Arial" w:cs="Arial"/>
            <w:b w:val="0"/>
            <w:color w:val="000000" w:themeColor="text1"/>
            <w:sz w:val="19"/>
            <w:szCs w:val="19"/>
            <w:lang w:val="sk-SK"/>
          </w:rPr>
          <w:delText>zodpovedajúci porovnateľným zostavám v danom čase na</w:delText>
        </w:r>
      </w:del>
      <w:del w:id="718" w:author="Branislav Horák" w:date="2017-02-13T08:02:00Z">
        <w:r w:rsidRPr="00984047" w:rsidDel="000F2AD0">
          <w:rPr>
            <w:rFonts w:ascii="Arial" w:hAnsi="Arial" w:cs="Arial"/>
            <w:b w:val="0"/>
            <w:color w:val="000000" w:themeColor="text1"/>
            <w:sz w:val="19"/>
            <w:szCs w:val="19"/>
            <w:lang w:val="sk-SK"/>
          </w:rPr>
          <w:delText xml:space="preserve"> základe výkonového hodnotenia programu PassMark CPU Mark</w:delText>
        </w:r>
      </w:del>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del w:id="719" w:author="Branislav Horák" w:date="2017-02-13T08:04:00Z">
        <w:r w:rsidRPr="00984047" w:rsidDel="000F2AD0">
          <w:rPr>
            <w:rFonts w:ascii="Arial" w:hAnsi="Arial" w:cs="Arial"/>
            <w:color w:val="000000" w:themeColor="text1"/>
            <w:sz w:val="19"/>
            <w:szCs w:val="19"/>
            <w:lang w:val="sk-SK"/>
          </w:rPr>
          <w:delText>7</w:delText>
        </w:r>
      </w:del>
      <w:ins w:id="720" w:author="Branislav Horák" w:date="2017-02-13T08:49:00Z">
        <w:r w:rsidR="00856BF2">
          <w:rPr>
            <w:rFonts w:ascii="Arial" w:hAnsi="Arial" w:cs="Arial"/>
            <w:color w:val="000000" w:themeColor="text1"/>
            <w:sz w:val="19"/>
            <w:szCs w:val="19"/>
            <w:lang w:val="sk-SK"/>
          </w:rPr>
          <w:t>71</w:t>
        </w:r>
      </w:ins>
      <w:del w:id="721" w:author="Branislav Horák" w:date="2017-02-13T08:04:00Z">
        <w:r w:rsidRPr="00984047" w:rsidDel="000F2AD0">
          <w:rPr>
            <w:rFonts w:ascii="Arial" w:hAnsi="Arial" w:cs="Arial"/>
            <w:color w:val="000000" w:themeColor="text1"/>
            <w:sz w:val="19"/>
            <w:szCs w:val="19"/>
            <w:lang w:val="sk-SK"/>
          </w:rPr>
          <w:delText>0</w:delText>
        </w:r>
      </w:del>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722" w:name="_Ref457287479"/>
      <w:r w:rsidRPr="00984047">
        <w:rPr>
          <w:rStyle w:val="Odkaznapoznmkupodiarou"/>
          <w:rFonts w:cs="Arial"/>
          <w:b w:val="0"/>
          <w:color w:val="000000" w:themeColor="text1"/>
          <w:sz w:val="19"/>
          <w:szCs w:val="19"/>
          <w:lang w:val="sk-SK"/>
        </w:rPr>
        <w:footnoteReference w:id="54"/>
      </w:r>
      <w:bookmarkEnd w:id="722"/>
      <w:r w:rsidRPr="00984047">
        <w:rPr>
          <w:rFonts w:ascii="Arial" w:hAnsi="Arial" w:cs="Arial"/>
          <w:b w:val="0"/>
          <w:color w:val="000000" w:themeColor="text1"/>
          <w:sz w:val="19"/>
          <w:szCs w:val="19"/>
          <w:lang w:val="sk-SK"/>
        </w:rPr>
        <w:t xml:space="preserve">- vrátane dodávky a montáže pri </w:t>
      </w:r>
      <w:ins w:id="723" w:author="Branislav Horák" w:date="2017-02-13T09:50:00Z">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ins>
      <w:del w:id="724" w:author="Branislav Horák" w:date="2017-02-13T09:50:00Z">
        <w:r w:rsidRPr="00984047" w:rsidDel="00095880">
          <w:rPr>
            <w:rFonts w:ascii="Arial" w:hAnsi="Arial" w:cs="Arial"/>
            <w:b w:val="0"/>
            <w:color w:val="000000" w:themeColor="text1"/>
            <w:sz w:val="19"/>
            <w:szCs w:val="19"/>
            <w:lang w:val="sk-SK"/>
          </w:rPr>
          <w:delText>zachovaní minimálnych parametrov</w:delText>
        </w:r>
      </w:del>
      <w:r w:rsidRPr="00984047">
        <w:rPr>
          <w:rFonts w:ascii="Arial" w:hAnsi="Arial" w:cs="Arial"/>
          <w:b w:val="0"/>
          <w:color w:val="000000" w:themeColor="text1"/>
          <w:sz w:val="19"/>
          <w:szCs w:val="19"/>
          <w:lang w:val="sk-SK"/>
        </w:rPr>
        <w:t xml:space="preserve">: 4GB pamäte RAM, </w:t>
      </w:r>
      <w:del w:id="725" w:author="Branislav Horák" w:date="2017-02-13T08:04:00Z">
        <w:r w:rsidRPr="00984047" w:rsidDel="000F2AD0">
          <w:rPr>
            <w:rFonts w:ascii="Arial" w:hAnsi="Arial" w:cs="Arial"/>
            <w:b w:val="0"/>
            <w:color w:val="000000" w:themeColor="text1"/>
            <w:sz w:val="19"/>
            <w:szCs w:val="19"/>
            <w:lang w:val="sk-SK"/>
          </w:rPr>
          <w:delText>7</w:delText>
        </w:r>
      </w:del>
      <w:ins w:id="726" w:author="Branislav Horák" w:date="2017-02-13T08:04:00Z">
        <w:r w:rsidR="000F2AD0">
          <w:rPr>
            <w:rFonts w:ascii="Arial" w:hAnsi="Arial" w:cs="Arial"/>
            <w:b w:val="0"/>
            <w:color w:val="000000" w:themeColor="text1"/>
            <w:sz w:val="19"/>
            <w:szCs w:val="19"/>
            <w:lang w:val="sk-SK"/>
          </w:rPr>
          <w:t>5</w:t>
        </w:r>
      </w:ins>
      <w:del w:id="727" w:author="Branislav Horák" w:date="2017-02-13T08:04:00Z">
        <w:r w:rsidRPr="00984047" w:rsidDel="000F2AD0">
          <w:rPr>
            <w:rFonts w:ascii="Arial" w:hAnsi="Arial" w:cs="Arial"/>
            <w:b w:val="0"/>
            <w:color w:val="000000" w:themeColor="text1"/>
            <w:sz w:val="19"/>
            <w:szCs w:val="19"/>
            <w:lang w:val="sk-SK"/>
          </w:rPr>
          <w:delText>5</w:delText>
        </w:r>
      </w:del>
      <w:ins w:id="728" w:author="Branislav Horák" w:date="2017-02-13T08:04:00Z">
        <w:r w:rsidR="000F2AD0">
          <w:rPr>
            <w:rFonts w:ascii="Arial" w:hAnsi="Arial" w:cs="Arial"/>
            <w:b w:val="0"/>
            <w:color w:val="000000" w:themeColor="text1"/>
            <w:sz w:val="19"/>
            <w:szCs w:val="19"/>
            <w:lang w:val="sk-SK"/>
          </w:rPr>
          <w:t>0</w:t>
        </w:r>
      </w:ins>
      <w:r w:rsidRPr="00984047">
        <w:rPr>
          <w:rFonts w:ascii="Arial" w:hAnsi="Arial" w:cs="Arial"/>
          <w:b w:val="0"/>
          <w:color w:val="000000" w:themeColor="text1"/>
          <w:sz w:val="19"/>
          <w:szCs w:val="19"/>
          <w:lang w:val="sk-SK"/>
        </w:rPr>
        <w:t>0GB HDD (ekv. 2</w:t>
      </w:r>
      <w:del w:id="729" w:author="Branislav Horák" w:date="2017-02-13T08:04:00Z">
        <w:r w:rsidRPr="00984047" w:rsidDel="000F2AD0">
          <w:rPr>
            <w:rFonts w:ascii="Arial" w:hAnsi="Arial" w:cs="Arial"/>
            <w:b w:val="0"/>
            <w:color w:val="000000" w:themeColor="text1"/>
            <w:sz w:val="19"/>
            <w:szCs w:val="19"/>
            <w:lang w:val="sk-SK"/>
          </w:rPr>
          <w:delText>5</w:delText>
        </w:r>
      </w:del>
      <w:ins w:id="730" w:author="Branislav Horák" w:date="2017-02-13T08:04:00Z">
        <w:r w:rsidR="000F2AD0">
          <w:rPr>
            <w:rFonts w:ascii="Arial" w:hAnsi="Arial" w:cs="Arial"/>
            <w:b w:val="0"/>
            <w:color w:val="000000" w:themeColor="text1"/>
            <w:sz w:val="19"/>
            <w:szCs w:val="19"/>
            <w:lang w:val="sk-SK"/>
          </w:rPr>
          <w:t>4</w:t>
        </w:r>
      </w:ins>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ins w:id="731" w:author="Branislav Horák" w:date="2017-02-13T08:04:00Z">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ins>
      <w:del w:id="732" w:author="Branislav Horák" w:date="2017-02-13T08:04:00Z">
        <w:r w:rsidRPr="00984047" w:rsidDel="000F2AD0">
          <w:rPr>
            <w:rFonts w:ascii="Arial" w:hAnsi="Arial" w:cs="Arial"/>
            <w:b w:val="0"/>
            <w:color w:val="000000" w:themeColor="text1"/>
            <w:sz w:val="19"/>
            <w:szCs w:val="19"/>
            <w:lang w:val="sk-SK"/>
          </w:rPr>
          <w:delText>zodpovedajúci porovnateľným zostavám v danom čase na základe výkonového hodnotenia programu PassMark CPU Mark</w:delText>
        </w:r>
      </w:del>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w:t>
      </w:r>
      <w:del w:id="733" w:author="Branislav Horák" w:date="2017-02-13T08:04:00Z">
        <w:r w:rsidRPr="00984047" w:rsidDel="000F2AD0">
          <w:rPr>
            <w:rFonts w:ascii="Arial" w:hAnsi="Arial" w:cs="Arial"/>
            <w:color w:val="000000" w:themeColor="text1"/>
            <w:sz w:val="19"/>
            <w:szCs w:val="19"/>
            <w:lang w:val="sk-SK"/>
          </w:rPr>
          <w:delText>1</w:delText>
        </w:r>
      </w:del>
      <w:ins w:id="734" w:author="Branislav Horák" w:date="2017-02-13T08:04:00Z">
        <w:r w:rsidR="000F2AD0">
          <w:rPr>
            <w:rFonts w:ascii="Arial" w:hAnsi="Arial" w:cs="Arial"/>
            <w:color w:val="000000" w:themeColor="text1"/>
            <w:sz w:val="19"/>
            <w:szCs w:val="19"/>
            <w:lang w:val="sk-SK"/>
          </w:rPr>
          <w:t>4</w:t>
        </w:r>
      </w:ins>
      <w:del w:id="735" w:author="Branislav Horák" w:date="2017-02-13T08:04:00Z">
        <w:r w:rsidRPr="00984047" w:rsidDel="000F2AD0">
          <w:rPr>
            <w:rFonts w:ascii="Arial" w:hAnsi="Arial" w:cs="Arial"/>
            <w:color w:val="000000" w:themeColor="text1"/>
            <w:sz w:val="19"/>
            <w:szCs w:val="19"/>
            <w:lang w:val="sk-SK"/>
          </w:rPr>
          <w:delText>9</w:delText>
        </w:r>
      </w:del>
      <w:ins w:id="736" w:author="Branislav Horák" w:date="2017-02-13T08:04:00Z">
        <w:r w:rsidR="000F2AD0">
          <w:rPr>
            <w:rFonts w:ascii="Arial" w:hAnsi="Arial" w:cs="Arial"/>
            <w:color w:val="000000" w:themeColor="text1"/>
            <w:sz w:val="19"/>
            <w:szCs w:val="19"/>
            <w:lang w:val="sk-SK"/>
          </w:rPr>
          <w:t>2</w:t>
        </w:r>
      </w:ins>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ins w:id="737" w:author="Anna Nosková" w:date="2017-01-17T15:22:00Z">
        <w:r w:rsidR="00040949" w:rsidRPr="00040949">
          <w:rPr>
            <w:rStyle w:val="Odkaznapoznmkupodiarou"/>
            <w:rFonts w:cs="Arial"/>
            <w:b w:val="0"/>
            <w:color w:val="000000" w:themeColor="text1"/>
            <w:sz w:val="19"/>
            <w:szCs w:val="19"/>
          </w:rPr>
          <w:t>53</w:t>
        </w:r>
      </w:ins>
      <w:del w:id="738" w:author="Anna Nosková" w:date="2017-01-17T15:22:00Z">
        <w:r w:rsidR="00F64AB5" w:rsidRPr="00984047" w:rsidDel="00040949">
          <w:rPr>
            <w:rStyle w:val="Odkaznapoznmkupodiarou"/>
            <w:rFonts w:cs="Arial"/>
            <w:b w:val="0"/>
            <w:color w:val="000000" w:themeColor="text1"/>
            <w:sz w:val="19"/>
            <w:szCs w:val="19"/>
          </w:rPr>
          <w:delText>43</w:delText>
        </w:r>
      </w:del>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ins w:id="739" w:author="Branislav Horák" w:date="2017-02-13T09:50:00Z">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ins>
      <w:del w:id="740" w:author="Branislav Horák" w:date="2017-02-13T09:50:00Z">
        <w:r w:rsidRPr="00984047" w:rsidDel="00095880">
          <w:rPr>
            <w:rFonts w:ascii="Arial" w:hAnsi="Arial" w:cs="Arial"/>
            <w:b w:val="0"/>
            <w:color w:val="000000" w:themeColor="text1"/>
            <w:sz w:val="19"/>
            <w:szCs w:val="19"/>
            <w:lang w:val="sk-SK"/>
          </w:rPr>
          <w:delText>zachovaní minimálnych parametrov</w:delText>
        </w:r>
      </w:del>
      <w:r w:rsidRPr="00984047">
        <w:rPr>
          <w:rFonts w:ascii="Arial" w:hAnsi="Arial" w:cs="Arial"/>
          <w:b w:val="0"/>
          <w:color w:val="000000" w:themeColor="text1"/>
          <w:sz w:val="19"/>
          <w:szCs w:val="19"/>
          <w:lang w:val="sk-SK"/>
        </w:rPr>
        <w:t xml:space="preserve">: 4GB pamäte RAM, </w:t>
      </w:r>
      <w:del w:id="741" w:author="Branislav Horák" w:date="2017-02-13T08:05:00Z">
        <w:r w:rsidRPr="00984047" w:rsidDel="000F2AD0">
          <w:rPr>
            <w:rFonts w:ascii="Arial" w:hAnsi="Arial" w:cs="Arial"/>
            <w:b w:val="0"/>
            <w:color w:val="000000" w:themeColor="text1"/>
            <w:sz w:val="19"/>
            <w:szCs w:val="19"/>
            <w:lang w:val="sk-SK"/>
          </w:rPr>
          <w:delText>75</w:delText>
        </w:r>
      </w:del>
      <w:ins w:id="742" w:author="Branislav Horák" w:date="2017-02-13T08:05:00Z">
        <w:r w:rsidR="000F2AD0">
          <w:rPr>
            <w:rFonts w:ascii="Arial" w:hAnsi="Arial" w:cs="Arial"/>
            <w:b w:val="0"/>
            <w:color w:val="000000" w:themeColor="text1"/>
            <w:sz w:val="19"/>
            <w:szCs w:val="19"/>
            <w:lang w:val="sk-SK"/>
          </w:rPr>
          <w:t>50</w:t>
        </w:r>
      </w:ins>
      <w:r w:rsidRPr="00984047">
        <w:rPr>
          <w:rFonts w:ascii="Arial" w:hAnsi="Arial" w:cs="Arial"/>
          <w:b w:val="0"/>
          <w:color w:val="000000" w:themeColor="text1"/>
          <w:sz w:val="19"/>
          <w:szCs w:val="19"/>
          <w:lang w:val="sk-SK"/>
        </w:rPr>
        <w:t>0GB HDD (ekv. 2</w:t>
      </w:r>
      <w:del w:id="743" w:author="Branislav Horák" w:date="2017-02-13T08:05:00Z">
        <w:r w:rsidRPr="00984047" w:rsidDel="000F2AD0">
          <w:rPr>
            <w:rFonts w:ascii="Arial" w:hAnsi="Arial" w:cs="Arial"/>
            <w:b w:val="0"/>
            <w:color w:val="000000" w:themeColor="text1"/>
            <w:sz w:val="19"/>
            <w:szCs w:val="19"/>
            <w:lang w:val="sk-SK"/>
          </w:rPr>
          <w:delText>5</w:delText>
        </w:r>
      </w:del>
      <w:ins w:id="744" w:author="Branislav Horák" w:date="2017-02-13T08:05:00Z">
        <w:r w:rsidR="000F2AD0">
          <w:rPr>
            <w:rFonts w:ascii="Arial" w:hAnsi="Arial" w:cs="Arial"/>
            <w:b w:val="0"/>
            <w:color w:val="000000" w:themeColor="text1"/>
            <w:sz w:val="19"/>
            <w:szCs w:val="19"/>
            <w:lang w:val="sk-SK"/>
          </w:rPr>
          <w:t>4</w:t>
        </w:r>
      </w:ins>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ins w:id="745" w:author="Branislav Horák" w:date="2017-02-13T08:04:00Z">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ins>
      <w:del w:id="746" w:author="Branislav Horák" w:date="2017-02-13T08:04:00Z">
        <w:r w:rsidRPr="00984047" w:rsidDel="000F2AD0">
          <w:rPr>
            <w:rFonts w:ascii="Arial" w:hAnsi="Arial" w:cs="Arial"/>
            <w:b w:val="0"/>
            <w:color w:val="000000" w:themeColor="text1"/>
            <w:sz w:val="19"/>
            <w:szCs w:val="19"/>
            <w:lang w:val="sk-SK"/>
          </w:rPr>
          <w:delText>zodpovedajúci porovnateľným zostavám v danom čase na základe výkonového hodnotenia programu PassMark CPU Mark</w:delText>
        </w:r>
      </w:del>
      <w:r w:rsidRPr="00984047">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984047">
        <w:rPr>
          <w:rFonts w:ascii="Arial" w:hAnsi="Arial" w:cs="Arial"/>
          <w:color w:val="000000" w:themeColor="text1"/>
          <w:sz w:val="19"/>
          <w:szCs w:val="19"/>
          <w:lang w:val="sk-SK"/>
        </w:rPr>
        <w:t>9</w:t>
      </w:r>
      <w:del w:id="747" w:author="Branislav Horák" w:date="2017-02-13T08:05:00Z">
        <w:r w:rsidRPr="00984047" w:rsidDel="000F2AD0">
          <w:rPr>
            <w:rFonts w:ascii="Arial" w:hAnsi="Arial" w:cs="Arial"/>
            <w:color w:val="000000" w:themeColor="text1"/>
            <w:sz w:val="19"/>
            <w:szCs w:val="19"/>
            <w:lang w:val="sk-SK"/>
          </w:rPr>
          <w:delText>5</w:delText>
        </w:r>
      </w:del>
      <w:ins w:id="748" w:author="Branislav Horák" w:date="2017-02-13T08:05:00Z">
        <w:r w:rsidR="000F2AD0">
          <w:rPr>
            <w:rFonts w:ascii="Arial" w:hAnsi="Arial" w:cs="Arial"/>
            <w:color w:val="000000" w:themeColor="text1"/>
            <w:sz w:val="19"/>
            <w:szCs w:val="19"/>
            <w:lang w:val="sk-SK"/>
          </w:rPr>
          <w:t>7</w:t>
        </w:r>
      </w:ins>
      <w:del w:id="749" w:author="Branislav Horák" w:date="2017-02-13T08:05:00Z">
        <w:r w:rsidRPr="00984047" w:rsidDel="000F2AD0">
          <w:rPr>
            <w:rFonts w:ascii="Arial" w:hAnsi="Arial" w:cs="Arial"/>
            <w:color w:val="000000" w:themeColor="text1"/>
            <w:sz w:val="19"/>
            <w:szCs w:val="19"/>
            <w:lang w:val="sk-SK"/>
          </w:rPr>
          <w:delText>2</w:delText>
        </w:r>
      </w:del>
      <w:ins w:id="750" w:author="Branislav Horák" w:date="2017-02-13T08:05:00Z">
        <w:r w:rsidR="000F2AD0">
          <w:rPr>
            <w:rFonts w:ascii="Arial" w:hAnsi="Arial" w:cs="Arial"/>
            <w:color w:val="000000" w:themeColor="text1"/>
            <w:sz w:val="19"/>
            <w:szCs w:val="19"/>
            <w:lang w:val="sk-SK"/>
          </w:rPr>
          <w:t>4</w:t>
        </w:r>
      </w:ins>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(duplex),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(duplex), formáty papiera -  min. A4</w:t>
      </w:r>
      <w:del w:id="751" w:author="Branislav Horák" w:date="2017-02-13T08:57:00Z">
        <w:r w:rsidRPr="00984047" w:rsidDel="00B548A3">
          <w:rPr>
            <w:rFonts w:ascii="Arial" w:hAnsi="Arial" w:cs="Arial"/>
            <w:b w:val="0"/>
            <w:color w:val="auto"/>
            <w:sz w:val="19"/>
            <w:szCs w:val="19"/>
            <w:lang w:val="sk-SK"/>
          </w:rPr>
          <w:delText xml:space="preserve"> (A3)</w:delText>
        </w:r>
      </w:del>
      <w:r w:rsidRPr="00984047">
        <w:rPr>
          <w:rFonts w:ascii="Arial" w:hAnsi="Arial" w:cs="Arial"/>
          <w:b w:val="0"/>
          <w:color w:val="auto"/>
          <w:sz w:val="19"/>
          <w:szCs w:val="19"/>
          <w:lang w:val="sk-SK"/>
        </w:rPr>
        <w:t>, tlač, kopírovanie a skenovanie, rýchlosť tlače - min. 20 str./min.,</w:t>
      </w:r>
      <w:r w:rsidR="00371B02" w:rsidRPr="00984047">
        <w:rPr>
          <w:rFonts w:ascii="Arial" w:hAnsi="Arial" w:cs="Arial"/>
          <w:b w:val="0"/>
          <w:color w:val="auto"/>
          <w:sz w:val="19"/>
          <w:szCs w:val="19"/>
          <w:lang w:val="sk-SK"/>
        </w:rPr>
        <w:t xml:space="preserve"> rozlíšenie skenera – min. </w:t>
      </w:r>
      <w:del w:id="752" w:author="Branislav Horák" w:date="2017-02-13T08:57:00Z">
        <w:r w:rsidR="00371B02" w:rsidRPr="00984047" w:rsidDel="00B548A3">
          <w:rPr>
            <w:rFonts w:ascii="Arial" w:hAnsi="Arial" w:cs="Arial"/>
            <w:b w:val="0"/>
            <w:color w:val="auto"/>
            <w:sz w:val="19"/>
            <w:szCs w:val="19"/>
            <w:lang w:val="sk-SK"/>
          </w:rPr>
          <w:delText>1200x1200</w:delText>
        </w:r>
      </w:del>
      <w:ins w:id="753" w:author="Branislav Horák" w:date="2017-02-13T08:57:00Z">
        <w:r w:rsidR="00B548A3">
          <w:rPr>
            <w:rFonts w:ascii="Arial" w:hAnsi="Arial" w:cs="Arial"/>
            <w:b w:val="0"/>
            <w:color w:val="auto"/>
            <w:sz w:val="19"/>
            <w:szCs w:val="19"/>
            <w:lang w:val="sk-SK"/>
          </w:rPr>
          <w:t>600</w:t>
        </w:r>
      </w:ins>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obojstranná tlač (duplex), formáty papiera -  min. A4</w:t>
      </w:r>
      <w:del w:id="754" w:author="Branislav Horák" w:date="2017-02-13T08:57:00Z">
        <w:r w:rsidRPr="00984047" w:rsidDel="00B548A3">
          <w:rPr>
            <w:rFonts w:ascii="Arial" w:hAnsi="Arial" w:cs="Arial"/>
            <w:b w:val="0"/>
            <w:color w:val="auto"/>
            <w:sz w:val="19"/>
            <w:szCs w:val="19"/>
            <w:lang w:val="sk-SK"/>
          </w:rPr>
          <w:delText xml:space="preserve"> (A3)</w:delText>
        </w:r>
      </w:del>
      <w:r w:rsidRPr="00984047">
        <w:rPr>
          <w:rFonts w:ascii="Arial" w:hAnsi="Arial" w:cs="Arial"/>
          <w:b w:val="0"/>
          <w:color w:val="auto"/>
          <w:sz w:val="19"/>
          <w:szCs w:val="19"/>
          <w:lang w:val="sk-SK"/>
        </w:rPr>
        <w:t xml:space="preserve">, tlač, kopírovanie a skenovanie, rýchlosť tlače - min. 20 str./min., rozlíšenie skenera – min. </w:t>
      </w:r>
      <w:del w:id="755" w:author="Branislav Horák" w:date="2017-02-13T08:57:00Z">
        <w:r w:rsidRPr="00984047" w:rsidDel="00B548A3">
          <w:rPr>
            <w:rFonts w:ascii="Arial" w:hAnsi="Arial" w:cs="Arial"/>
            <w:b w:val="0"/>
            <w:color w:val="auto"/>
            <w:sz w:val="19"/>
            <w:szCs w:val="19"/>
            <w:lang w:val="sk-SK"/>
          </w:rPr>
          <w:delText>1200</w:delText>
        </w:r>
      </w:del>
      <w:del w:id="756" w:author="Branislav Horák" w:date="2017-02-13T08:58:00Z">
        <w:r w:rsidRPr="00984047" w:rsidDel="00B548A3">
          <w:rPr>
            <w:rFonts w:ascii="Arial" w:hAnsi="Arial" w:cs="Arial"/>
            <w:b w:val="0"/>
            <w:color w:val="auto"/>
            <w:sz w:val="19"/>
            <w:szCs w:val="19"/>
            <w:lang w:val="sk-SK"/>
          </w:rPr>
          <w:delText>x1200</w:delText>
        </w:r>
      </w:del>
      <w:ins w:id="757" w:author="Branislav Horák" w:date="2017-02-13T08:58:00Z">
        <w:r w:rsidR="00B548A3">
          <w:rPr>
            <w:rFonts w:ascii="Arial" w:hAnsi="Arial" w:cs="Arial"/>
            <w:b w:val="0"/>
            <w:color w:val="auto"/>
            <w:sz w:val="19"/>
            <w:szCs w:val="19"/>
            <w:lang w:val="sk-SK"/>
          </w:rPr>
          <w:t>600</w:t>
        </w:r>
      </w:ins>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5"/>
      </w:r>
      <w:r w:rsidRPr="00B05311">
        <w:rPr>
          <w:rFonts w:cs="Arial"/>
          <w:szCs w:val="19"/>
          <w:lang w:val="sk-SK"/>
        </w:rPr>
        <w:t xml:space="preserve"> použitého zariadenia je nižšia ako výdavky na obdobné nové zariadenie; </w:t>
      </w:r>
    </w:p>
    <w:p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oprávneným výdavkom je obstarávacia cena vysúťažená VO, maximálne však do výšky všeobecnej hodnoty zistenej znaleckým posudkom</w:t>
      </w:r>
      <w:r w:rsidRPr="00B05311">
        <w:rPr>
          <w:rStyle w:val="Odkaznapoznmkupodiarou"/>
          <w:rFonts w:cs="Arial"/>
          <w:sz w:val="19"/>
          <w:szCs w:val="19"/>
          <w:lang w:val="sk-SK"/>
        </w:rPr>
        <w:footnoteReference w:id="56"/>
      </w:r>
      <w:r w:rsidRPr="00B05311">
        <w:rPr>
          <w:rFonts w:cs="Arial"/>
          <w:szCs w:val="19"/>
          <w:lang w:val="sk-SK"/>
        </w:rPr>
        <w:t xml:space="preserve">; </w:t>
      </w:r>
    </w:p>
    <w:p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použité zariadenie je potrebné pre daný projekt a vyhovuje platným normám a štandardom;</w:t>
      </w:r>
    </w:p>
    <w:p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Zariadenie, ktoré mal žiadateľ čo i len z časti k dispozícii pred predložením ŽoNFP, nie je oprávnené na financovanie z EŠIF.</w:t>
      </w:r>
    </w:p>
    <w:p w:rsidR="00B05311" w:rsidRPr="00B05311" w:rsidRDefault="00B05311" w:rsidP="00984047">
      <w:pPr>
        <w:pStyle w:val="BodyText1"/>
        <w:jc w:val="both"/>
        <w:rPr>
          <w:rFonts w:cs="Arial"/>
          <w:b/>
          <w:szCs w:val="19"/>
          <w:lang w:val="sk-SK"/>
        </w:rPr>
      </w:pPr>
    </w:p>
    <w:p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peniaze/value for money“. </w:t>
      </w:r>
    </w:p>
    <w:p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ins w:id="758" w:author="Slavomír Gajarský" w:date="2017-01-04T14:38:00Z">
        <w:r w:rsidR="00B0760F">
          <w:rPr>
            <w:rFonts w:ascii="Arial" w:hAnsi="Arial" w:cs="Arial"/>
            <w:color w:val="000000"/>
            <w:sz w:val="19"/>
            <w:szCs w:val="19"/>
            <w:lang w:eastAsia="cs-CZ"/>
          </w:rPr>
          <w:t xml:space="preserve"> </w:t>
        </w:r>
      </w:ins>
      <w:del w:id="759" w:author="Slavomír Gajarský" w:date="2017-01-04T14:38:00Z">
        <w:r w:rsidRPr="00984047" w:rsidDel="00B0760F">
          <w:rPr>
            <w:rFonts w:ascii="Arial" w:hAnsi="Arial" w:cs="Arial"/>
            <w:color w:val="000000"/>
            <w:sz w:val="19"/>
            <w:szCs w:val="19"/>
            <w:lang w:eastAsia="cs-CZ"/>
          </w:rPr>
          <w:delText xml:space="preserve">.  </w:delText>
        </w:r>
      </w:del>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rsidR="004167E3" w:rsidRPr="003C32D2" w:rsidRDefault="00AF3441" w:rsidP="00E37CE0">
      <w:pPr>
        <w:pStyle w:val="BodyText1"/>
        <w:jc w:val="both"/>
        <w:rPr>
          <w:ins w:id="760" w:author="Peter Helm" w:date="2017-01-13T09:44:00Z"/>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ins w:id="761" w:author="Peter Helm" w:date="2017-01-13T09:45:00Z"/>
          <w:rFonts w:ascii="Arial" w:hAnsi="Arial" w:cs="Arial"/>
          <w:sz w:val="19"/>
          <w:szCs w:val="19"/>
          <w:lang w:eastAsia="en-US"/>
        </w:rPr>
      </w:pPr>
      <w:ins w:id="762" w:author="Peter Helm" w:date="2017-01-13T09:45:00Z">
        <w:r w:rsidRPr="00375C69">
          <w:rPr>
            <w:rFonts w:ascii="Arial" w:hAnsi="Arial" w:cs="Arial"/>
            <w:b/>
            <w:i/>
            <w:sz w:val="19"/>
            <w:szCs w:val="19"/>
            <w:lang w:eastAsia="en-US"/>
          </w:rPr>
          <w:t xml:space="preserve">Upozornenie pre </w:t>
        </w:r>
      </w:ins>
      <w:ins w:id="763" w:author="Peter Helm" w:date="2017-01-13T10:01:00Z">
        <w:r w:rsidR="00E4552F">
          <w:rPr>
            <w:rFonts w:ascii="Arial" w:hAnsi="Arial" w:cs="Arial"/>
            <w:b/>
            <w:i/>
            <w:sz w:val="19"/>
            <w:szCs w:val="19"/>
            <w:lang w:eastAsia="en-US"/>
          </w:rPr>
          <w:t>žiadat</w:t>
        </w:r>
      </w:ins>
      <w:ins w:id="764" w:author="Peter Helm" w:date="2017-01-13T09:45:00Z">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ins>
      <w:ins w:id="765" w:author="Peter Helm" w:date="2017-01-13T10:01:00Z">
        <w:r w:rsidR="00E4552F">
          <w:rPr>
            <w:rFonts w:ascii="Arial" w:hAnsi="Arial" w:cs="Arial"/>
            <w:sz w:val="19"/>
            <w:szCs w:val="19"/>
            <w:lang w:eastAsia="en-US"/>
          </w:rPr>
          <w:t>žiadateľ</w:t>
        </w:r>
      </w:ins>
      <w:ins w:id="766" w:author="Peter Helm" w:date="2017-01-13T09:45:00Z">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ins>
    </w:p>
    <w:p w:rsidR="00E9185B" w:rsidRPr="003C32D2" w:rsidDel="00E9185B" w:rsidRDefault="00E9185B" w:rsidP="00E37CE0">
      <w:pPr>
        <w:pStyle w:val="BodyText1"/>
        <w:jc w:val="both"/>
        <w:rPr>
          <w:del w:id="767" w:author="Peter Helm" w:date="2017-01-13T09:44:00Z"/>
          <w:szCs w:val="19"/>
          <w:lang w:val="sk-SK"/>
        </w:rPr>
      </w:pPr>
    </w:p>
    <w:p w:rsidR="00C4032C" w:rsidRPr="00984047" w:rsidRDefault="00E37CE0" w:rsidP="00E37CE0">
      <w:pPr>
        <w:pStyle w:val="BodyText1"/>
        <w:jc w:val="both"/>
        <w:rPr>
          <w:lang w:eastAsia="cs-CZ"/>
        </w:rPr>
      </w:pPr>
      <w:r w:rsidRPr="00A75DFC">
        <w:rPr>
          <w:szCs w:val="19"/>
          <w:lang w:val="sk-SK"/>
        </w:rPr>
        <w:t>RO pre OP EVS si môže zároveň vyhradiť právo posúdenia vykonanej služby prostredníctvom nezávislého posudku.</w:t>
      </w:r>
    </w:p>
    <w:p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rsidR="00D33A85" w:rsidRDefault="00D33A85" w:rsidP="00984047">
      <w:pPr>
        <w:pStyle w:val="BodyText1"/>
        <w:jc w:val="both"/>
        <w:rPr>
          <w:szCs w:val="19"/>
          <w:lang w:val="sk-SK"/>
        </w:rPr>
      </w:pPr>
    </w:p>
    <w:p w:rsidR="004265FD" w:rsidRPr="00A75DFC" w:rsidRDefault="004265FD" w:rsidP="00984047">
      <w:pPr>
        <w:pStyle w:val="BodyText1"/>
        <w:jc w:val="both"/>
        <w:rPr>
          <w:b/>
          <w:szCs w:val="19"/>
          <w:lang w:val="sk-SK"/>
        </w:rPr>
      </w:pPr>
      <w:r w:rsidRPr="00A75DFC">
        <w:rPr>
          <w:b/>
          <w:szCs w:val="19"/>
          <w:lang w:val="sk-SK"/>
        </w:rPr>
        <w:t>Subdodávka (subdodávateľské zmluvy)</w:t>
      </w:r>
    </w:p>
    <w:p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rsidR="004265FD" w:rsidRPr="00A75DFC" w:rsidRDefault="004265FD" w:rsidP="00AD15B3">
      <w:pPr>
        <w:pStyle w:val="BodyText1"/>
        <w:numPr>
          <w:ilvl w:val="0"/>
          <w:numId w:val="49"/>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rsidR="004265FD" w:rsidRPr="00A75DFC" w:rsidRDefault="004265FD" w:rsidP="00AD15B3">
      <w:pPr>
        <w:pStyle w:val="BodyText1"/>
        <w:numPr>
          <w:ilvl w:val="0"/>
          <w:numId w:val="49"/>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rsidR="00B05311" w:rsidRPr="00A75DFC" w:rsidRDefault="00B05311" w:rsidP="00B05311">
      <w:pPr>
        <w:pStyle w:val="BodyText1"/>
        <w:spacing w:after="0"/>
        <w:ind w:left="426"/>
        <w:jc w:val="both"/>
        <w:rPr>
          <w:color w:val="auto"/>
          <w:szCs w:val="19"/>
          <w:lang w:val="sk-SK"/>
        </w:rPr>
      </w:pPr>
    </w:p>
    <w:p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peniaze/value for money“.</w:t>
      </w:r>
    </w:p>
    <w:p w:rsidR="00541E54" w:rsidRDefault="00541E54" w:rsidP="00984047">
      <w:pPr>
        <w:pStyle w:val="BodyText1"/>
        <w:jc w:val="both"/>
        <w:rPr>
          <w:b/>
          <w:szCs w:val="19"/>
          <w:lang w:val="sk-SK"/>
        </w:rPr>
      </w:pPr>
    </w:p>
    <w:p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7"/>
      </w:r>
    </w:p>
    <w:p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8"/>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 xml:space="preserve">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59"/>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60"/>
      </w:r>
      <w:r w:rsidR="004A039B" w:rsidRPr="00984047">
        <w:rPr>
          <w:rFonts w:ascii="Arial" w:hAnsi="Arial" w:cs="Arial"/>
          <w:b w:val="0"/>
          <w:color w:val="auto"/>
          <w:sz w:val="19"/>
          <w:szCs w:val="19"/>
          <w:lang w:val="sk-SK"/>
        </w:rPr>
        <w:t>.</w:t>
      </w:r>
    </w:p>
    <w:p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1"/>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2"/>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3"/>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4"/>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5"/>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vrátane DPH</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6"/>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ins w:id="771" w:author="Katarína Snopková" w:date="2017-02-16T15:27:00Z">
        <w:r w:rsidR="00AC1573">
          <w:rPr>
            <w:rFonts w:ascii="Arial" w:hAnsi="Arial" w:cs="Arial"/>
            <w:b w:val="0"/>
            <w:color w:val="auto"/>
            <w:sz w:val="19"/>
            <w:szCs w:val="19"/>
            <w:lang w:val="sk-SK"/>
          </w:rPr>
          <w:t xml:space="preserve">na plný pracovný úväzok </w:t>
        </w:r>
      </w:ins>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7"/>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8"/>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sú oprávnené </w:t>
      </w:r>
      <w:del w:id="778" w:author="Katarína Snopková" w:date="2017-01-13T14:24:00Z">
        <w:r w:rsidR="003F7318" w:rsidRPr="00984047">
          <w:rPr>
            <w:rFonts w:ascii="Arial" w:hAnsi="Arial" w:cs="Arial"/>
            <w:color w:val="auto"/>
            <w:sz w:val="19"/>
            <w:szCs w:val="19"/>
            <w:lang w:val="sk-SK"/>
          </w:rPr>
          <w:delText xml:space="preserve">iba </w:delText>
        </w:r>
      </w:del>
      <w:r w:rsidR="003F7318" w:rsidRPr="00984047">
        <w:rPr>
          <w:rFonts w:ascii="Arial" w:hAnsi="Arial" w:cs="Arial"/>
          <w:color w:val="auto"/>
          <w:sz w:val="19"/>
          <w:szCs w:val="19"/>
          <w:lang w:val="sk-SK"/>
        </w:rPr>
        <w:t>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272C31" w:rsidRPr="00984047">
        <w:rPr>
          <w:rFonts w:ascii="Arial" w:hAnsi="Arial" w:cs="Arial"/>
          <w:color w:val="auto"/>
          <w:sz w:val="19"/>
          <w:szCs w:val="19"/>
          <w:lang w:val="sk-SK"/>
        </w:rPr>
        <w:t xml:space="preserve">vrátane DPH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69"/>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70"/>
      </w:r>
      <w:r w:rsidR="004265FD" w:rsidRPr="00984047">
        <w:rPr>
          <w:rFonts w:ascii="Arial" w:hAnsi="Arial" w:cs="Arial"/>
          <w:b w:val="0"/>
          <w:color w:val="auto"/>
          <w:sz w:val="19"/>
          <w:szCs w:val="19"/>
          <w:lang w:val="sk-SK"/>
        </w:rPr>
        <w:t xml:space="preserve"> </w:t>
      </w:r>
    </w:p>
    <w:p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71"/>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2"/>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del w:id="796" w:author="Slavomír Gajarský" w:date="2017-01-04T12:16:00Z">
        <w:r w:rsidR="004265FD" w:rsidRPr="00984047" w:rsidDel="00EE7EB4">
          <w:rPr>
            <w:rFonts w:ascii="Arial" w:hAnsi="Arial" w:cs="Arial"/>
            <w:b w:val="0"/>
            <w:color w:val="auto"/>
            <w:sz w:val="19"/>
            <w:szCs w:val="19"/>
            <w:lang w:val="sk-SK"/>
          </w:rPr>
          <w:delText xml:space="preserve"> </w:delText>
        </w:r>
      </w:del>
      <w:ins w:id="797" w:author="Slavomír Gajarský" w:date="2017-01-04T12:16:00Z">
        <w:r w:rsidR="00EE7EB4">
          <w:rPr>
            <w:rFonts w:ascii="Arial" w:hAnsi="Arial" w:cs="Arial"/>
            <w:b w:val="0"/>
            <w:color w:val="auto"/>
            <w:sz w:val="19"/>
            <w:szCs w:val="19"/>
            <w:lang w:val="sk-SK"/>
          </w:rPr>
          <w:t> </w:t>
        </w:r>
      </w:ins>
      <w:r w:rsidR="004265FD" w:rsidRPr="00984047">
        <w:rPr>
          <w:rFonts w:ascii="Arial" w:hAnsi="Arial" w:cs="Arial"/>
          <w:b w:val="0"/>
          <w:color w:val="auto"/>
          <w:sz w:val="19"/>
          <w:szCs w:val="19"/>
          <w:lang w:val="sk-SK"/>
        </w:rPr>
        <w:t>stočné</w:t>
      </w:r>
      <w:ins w:id="798" w:author="Slavomír Gajarský" w:date="2017-01-04T12:16:00Z">
        <w:r w:rsidR="00EE7EB4">
          <w:rPr>
            <w:rFonts w:ascii="Arial" w:hAnsi="Arial" w:cs="Arial"/>
            <w:b w:val="0"/>
            <w:color w:val="auto"/>
            <w:sz w:val="19"/>
            <w:szCs w:val="19"/>
            <w:lang w:val="sk-SK"/>
          </w:rPr>
          <w:t xml:space="preserve"> a pod</w:t>
        </w:r>
      </w:ins>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ins w:id="799" w:author="Katarína Snopková" w:date="2017-02-16T15:28:00Z">
        <w:r w:rsidR="00AC1573">
          <w:rPr>
            <w:rFonts w:ascii="Arial" w:hAnsi="Arial" w:cs="Arial"/>
            <w:b w:val="0"/>
            <w:color w:val="auto"/>
            <w:sz w:val="19"/>
            <w:szCs w:val="19"/>
            <w:lang w:val="sk-SK"/>
          </w:rPr>
          <w:t xml:space="preserve">na plný pracovný úväzok </w:t>
        </w:r>
      </w:ins>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ins w:id="800" w:author="Slavomír Gajarský" w:date="2017-01-04T12:21:00Z">
        <w:r w:rsidR="00635A6A">
          <w:rPr>
            <w:rFonts w:ascii="Arial" w:hAnsi="Arial" w:cs="Arial"/>
            <w:sz w:val="19"/>
            <w:szCs w:val="19"/>
            <w:lang w:val="sk-SK"/>
          </w:rPr>
          <w:t>.</w:t>
        </w:r>
      </w:ins>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del w:id="801" w:author="Slavomír Gajarský" w:date="2017-01-04T12:21:00Z">
        <w:r w:rsidR="00F92B53" w:rsidRPr="004F11B5" w:rsidDel="00635A6A">
          <w:rPr>
            <w:rFonts w:ascii="Arial" w:hAnsi="Arial" w:cs="Arial"/>
            <w:sz w:val="19"/>
            <w:szCs w:val="19"/>
            <w:lang w:val="sk-SK"/>
          </w:rPr>
          <w:delText xml:space="preserve"> </w:delText>
        </w:r>
      </w:del>
      <w:r w:rsidR="00F92B53" w:rsidRPr="004F11B5">
        <w:rPr>
          <w:rFonts w:ascii="Arial" w:hAnsi="Arial" w:cs="Arial"/>
          <w:sz w:val="19"/>
          <w:szCs w:val="19"/>
          <w:lang w:val="sk-SK"/>
        </w:rPr>
        <w:t>.</w:t>
      </w:r>
    </w:p>
    <w:p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3"/>
      </w:r>
      <w:r w:rsidRPr="00984047">
        <w:rPr>
          <w:rFonts w:ascii="Arial" w:hAnsi="Arial" w:cs="Arial"/>
          <w:b w:val="0"/>
          <w:color w:val="auto"/>
          <w:sz w:val="19"/>
          <w:szCs w:val="19"/>
          <w:lang w:val="sk-SK"/>
        </w:rPr>
        <w:t xml:space="preserve"> </w:t>
      </w:r>
    </w:p>
    <w:p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4"/>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5"/>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6"/>
      </w:r>
    </w:p>
    <w:p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w:t>
      </w:r>
      <w:del w:id="805" w:author="Katarína Snopková" w:date="2016-12-06T10:32:00Z">
        <w:r w:rsidRPr="00984047" w:rsidDel="0067329D">
          <w:rPr>
            <w:rFonts w:ascii="Arial" w:hAnsi="Arial" w:cs="Arial"/>
            <w:b w:val="0"/>
            <w:color w:val="auto"/>
            <w:sz w:val="19"/>
            <w:szCs w:val="19"/>
            <w:lang w:val="sk-SK"/>
          </w:rPr>
          <w:delText xml:space="preserve">dlhodobý </w:delText>
        </w:r>
      </w:del>
      <w:r w:rsidRPr="00984047">
        <w:rPr>
          <w:rFonts w:ascii="Arial" w:hAnsi="Arial" w:cs="Arial"/>
          <w:b w:val="0"/>
          <w:color w:val="auto"/>
          <w:sz w:val="19"/>
          <w:szCs w:val="19"/>
          <w:lang w:val="sk-SK"/>
        </w:rPr>
        <w:t xml:space="preserve">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7"/>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rsidR="000200AD" w:rsidRPr="00984047" w:rsidDel="0067329D" w:rsidRDefault="000200AD" w:rsidP="000200AD">
      <w:pPr>
        <w:pStyle w:val="Highlight3"/>
        <w:spacing w:before="120" w:after="120" w:line="288" w:lineRule="auto"/>
        <w:jc w:val="both"/>
        <w:rPr>
          <w:del w:id="807" w:author="Katarína Snopková" w:date="2016-12-06T10:35:00Z"/>
          <w:rFonts w:ascii="Arial" w:hAnsi="Arial" w:cs="Arial"/>
          <w:b w:val="0"/>
          <w:color w:val="auto"/>
          <w:sz w:val="19"/>
          <w:szCs w:val="19"/>
          <w:lang w:val="sk-SK"/>
        </w:rPr>
      </w:pPr>
      <w:del w:id="808" w:author="Katarína Snopková" w:date="2016-12-06T10:35:00Z">
        <w:r w:rsidRPr="00984047" w:rsidDel="0067329D">
          <w:rPr>
            <w:rFonts w:ascii="Arial" w:hAnsi="Arial" w:cs="Arial"/>
            <w:b w:val="0"/>
            <w:color w:val="auto"/>
            <w:sz w:val="19"/>
            <w:szCs w:val="19"/>
            <w:lang w:val="sk-SK"/>
          </w:rPr>
          <w:delTex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projektu</w:delText>
        </w:r>
        <w:r w:rsidRPr="00984047" w:rsidDel="0067329D">
          <w:rPr>
            <w:rStyle w:val="Odkaznapoznmkupodiarou"/>
            <w:rFonts w:cs="Arial"/>
            <w:b w:val="0"/>
            <w:color w:val="auto"/>
            <w:sz w:val="19"/>
            <w:szCs w:val="19"/>
            <w:lang w:val="sk-SK"/>
          </w:rPr>
          <w:footnoteReference w:id="78"/>
        </w:r>
        <w:r w:rsidRPr="00984047" w:rsidDel="0067329D">
          <w:rPr>
            <w:rFonts w:ascii="Arial" w:hAnsi="Arial" w:cs="Arial"/>
            <w:b w:val="0"/>
            <w:color w:val="auto"/>
            <w:sz w:val="19"/>
            <w:szCs w:val="19"/>
            <w:lang w:val="sk-SK"/>
          </w:rPr>
          <w:delText xml:space="preserve">. </w:delText>
        </w:r>
      </w:del>
    </w:p>
    <w:p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t xml:space="preserve">Odpisy sú oprávnené, ak obstaraný odpisovaný majetok (hmotný/nehmotný majetok) nebol financovaný z </w:t>
      </w:r>
      <w:del w:id="811" w:author="Katarína Snopková" w:date="2016-12-06T11:37:00Z">
        <w:r w:rsidRPr="00984047" w:rsidDel="006E5E4F">
          <w:rPr>
            <w:rFonts w:ascii="Arial" w:hAnsi="Arial" w:cs="Arial"/>
            <w:b/>
            <w:sz w:val="19"/>
            <w:szCs w:val="19"/>
            <w:lang w:val="sk-SK"/>
          </w:rPr>
          <w:delText xml:space="preserve">akýchkoľvek </w:delText>
        </w:r>
      </w:del>
      <w:ins w:id="812" w:author="Katarína Snopková" w:date="2016-12-06T11:37:00Z">
        <w:r w:rsidR="006E5E4F">
          <w:rPr>
            <w:rFonts w:ascii="Arial" w:hAnsi="Arial" w:cs="Arial"/>
            <w:b/>
            <w:sz w:val="19"/>
            <w:szCs w:val="19"/>
            <w:lang w:val="sk-SK"/>
          </w:rPr>
          <w:t xml:space="preserve">grantov financovaných z </w:t>
        </w:r>
      </w:ins>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9"/>
      </w:r>
      <w:r w:rsidRPr="00984047">
        <w:rPr>
          <w:rFonts w:ascii="Arial" w:hAnsi="Arial" w:cs="Arial"/>
          <w:b/>
          <w:sz w:val="19"/>
          <w:szCs w:val="19"/>
          <w:lang w:val="sk-SK"/>
        </w:rPr>
        <w:t xml:space="preserve">. </w:t>
      </w:r>
    </w:p>
    <w:p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80"/>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výška výdavkov</w:t>
      </w:r>
      <w:r w:rsidRPr="00984047">
        <w:rPr>
          <w:rStyle w:val="Odkaznapoznmkupodiarou"/>
          <w:rFonts w:cs="Arial"/>
          <w:sz w:val="19"/>
          <w:szCs w:val="19"/>
        </w:rPr>
        <w:footnoteReference w:id="81"/>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82"/>
      </w:r>
      <w:r w:rsidRPr="00984047">
        <w:rPr>
          <w:rFonts w:ascii="Arial" w:hAnsi="Arial" w:cs="Arial"/>
          <w:sz w:val="19"/>
          <w:szCs w:val="19"/>
        </w:rPr>
        <w:t xml:space="preserve">); </w:t>
      </w:r>
    </w:p>
    <w:p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ins w:id="816" w:author="Katarína Snopková" w:date="2016-12-06T11:44:00Z">
        <w:r w:rsidRPr="000C6BF0">
          <w:rPr>
            <w:rFonts w:ascii="Arial" w:hAnsi="Arial" w:cs="Arial"/>
            <w:sz w:val="19"/>
            <w:szCs w:val="19"/>
          </w:rPr>
          <w:t>na obstaranie odpisovaného majetku neboli použité granty z verejných zdrojov</w:t>
        </w:r>
      </w:ins>
      <w:del w:id="817" w:author="Katarína Snopková" w:date="2016-12-06T11:44:00Z">
        <w:r w:rsidR="00A94E21" w:rsidRPr="00984047" w:rsidDel="000C6BF0">
          <w:rPr>
            <w:rFonts w:ascii="Arial" w:hAnsi="Arial" w:cs="Arial"/>
            <w:sz w:val="19"/>
            <w:szCs w:val="19"/>
          </w:rPr>
          <w:delText>odpisovaný majetok nebol nadobudnutý z verejných zdrojov</w:delText>
        </w:r>
      </w:del>
      <w:r w:rsidR="00A94E21" w:rsidRPr="00984047">
        <w:rPr>
          <w:rFonts w:ascii="Arial" w:hAnsi="Arial" w:cs="Arial"/>
          <w:sz w:val="19"/>
          <w:szCs w:val="19"/>
        </w:rPr>
        <w:t>.</w:t>
      </w:r>
    </w:p>
    <w:p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rsidR="00854B1A" w:rsidRDefault="00854B1A" w:rsidP="00854B1A">
      <w:pPr>
        <w:pStyle w:val="BodyText1"/>
        <w:rPr>
          <w:b/>
          <w:sz w:val="20"/>
        </w:rPr>
      </w:pPr>
    </w:p>
    <w:p w:rsidR="004265FD" w:rsidRPr="00854B1A" w:rsidRDefault="004265FD" w:rsidP="00854B1A">
      <w:pPr>
        <w:pStyle w:val="BodyText1"/>
        <w:rPr>
          <w:b/>
          <w:sz w:val="20"/>
        </w:rPr>
      </w:pPr>
      <w:r w:rsidRPr="00854B1A">
        <w:rPr>
          <w:b/>
          <w:sz w:val="20"/>
        </w:rPr>
        <w:t>Hlavná položka „2. Zariadenie/vybavenie projektu</w:t>
      </w:r>
      <w:r w:rsidR="00637D84" w:rsidRPr="00854B1A">
        <w:rPr>
          <w:b/>
          <w:sz w:val="20"/>
        </w:rPr>
        <w:t xml:space="preserve"> - priame výdavky</w:t>
      </w:r>
      <w:r w:rsidRPr="00854B1A">
        <w:rPr>
          <w:b/>
          <w:sz w:val="20"/>
        </w:rPr>
        <w:t>“</w:t>
      </w:r>
    </w:p>
    <w:p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3"/>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4"/>
      </w:r>
    </w:p>
    <w:p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Bez ohľadu na to, či</w:t>
      </w:r>
      <w:r w:rsidR="004265FD" w:rsidRPr="00984047">
        <w:rPr>
          <w:rFonts w:ascii="Arial" w:hAnsi="Arial" w:cs="Arial"/>
          <w:b w:val="0"/>
          <w:color w:val="auto"/>
          <w:sz w:val="19"/>
          <w:szCs w:val="19"/>
          <w:lang w:val="sk-SK"/>
        </w:rPr>
        <w:t xml:space="preserve"> cena obstarávaného zariadenia/vybavenia </w:t>
      </w:r>
      <w:del w:id="824" w:author="Katarína Snopková" w:date="2016-12-06T10:26:00Z">
        <w:r w:rsidR="004265FD" w:rsidRPr="00984047" w:rsidDel="00F2344F">
          <w:rPr>
            <w:rFonts w:ascii="Arial" w:hAnsi="Arial" w:cs="Arial"/>
            <w:b w:val="0"/>
            <w:color w:val="auto"/>
            <w:sz w:val="19"/>
            <w:szCs w:val="19"/>
            <w:lang w:val="sk-SK"/>
          </w:rPr>
          <w:delText xml:space="preserve">(vrátane nehmotného majetku) </w:delText>
        </w:r>
      </w:del>
      <w:r w:rsidR="004265FD" w:rsidRPr="00984047">
        <w:rPr>
          <w:rFonts w:ascii="Arial" w:hAnsi="Arial" w:cs="Arial"/>
          <w:b w:val="0"/>
          <w:color w:val="auto"/>
          <w:sz w:val="19"/>
          <w:szCs w:val="19"/>
          <w:lang w:val="sk-SK"/>
        </w:rPr>
        <w:t xml:space="preserve">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 xml:space="preserve">j. uvedené zariadenie/vybavenie </w:t>
      </w:r>
      <w:del w:id="831" w:author="Katarína Snopková" w:date="2016-12-06T10:27:00Z">
        <w:r w:rsidR="00971B57" w:rsidRPr="00984047" w:rsidDel="00F2344F">
          <w:rPr>
            <w:rFonts w:ascii="Arial" w:hAnsi="Arial" w:cs="Arial"/>
            <w:b w:val="0"/>
            <w:color w:val="auto"/>
            <w:sz w:val="19"/>
            <w:szCs w:val="19"/>
            <w:lang w:val="sk-SK"/>
          </w:rPr>
          <w:delText xml:space="preserve">(vrátane nehmotného majetku) </w:delText>
        </w:r>
      </w:del>
      <w:r w:rsidR="00971B57" w:rsidRPr="00984047">
        <w:rPr>
          <w:rFonts w:ascii="Arial" w:hAnsi="Arial" w:cs="Arial"/>
          <w:b w:val="0"/>
          <w:color w:val="auto"/>
          <w:sz w:val="19"/>
          <w:szCs w:val="19"/>
          <w:lang w:val="sk-SK"/>
        </w:rPr>
        <w:t>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6"/>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zariadenie/vybavenie </w:t>
      </w:r>
      <w:del w:id="832" w:author="Katarína Snopková" w:date="2016-12-06T10:27:00Z">
        <w:r w:rsidR="00F701A2" w:rsidRPr="00984047" w:rsidDel="00F2344F">
          <w:rPr>
            <w:rFonts w:ascii="Arial" w:hAnsi="Arial" w:cs="Arial"/>
            <w:b w:val="0"/>
            <w:color w:val="auto"/>
            <w:sz w:val="19"/>
            <w:szCs w:val="19"/>
            <w:lang w:val="sk-SK"/>
          </w:rPr>
          <w:delText xml:space="preserve">(vrátane nehmotného majetku) </w:delText>
        </w:r>
      </w:del>
      <w:r w:rsidR="00F701A2" w:rsidRPr="00984047">
        <w:rPr>
          <w:rFonts w:ascii="Arial" w:hAnsi="Arial" w:cs="Arial"/>
          <w:b w:val="0"/>
          <w:color w:val="auto"/>
          <w:sz w:val="19"/>
          <w:szCs w:val="19"/>
          <w:lang w:val="sk-SK"/>
        </w:rPr>
        <w:t xml:space="preserve">vykázané ako </w:t>
      </w:r>
      <w:ins w:id="833" w:author="Slavomír Gajarský" w:date="2017-01-04T12:39:00Z">
        <w:r w:rsidR="00DE68F8">
          <w:rPr>
            <w:rFonts w:ascii="Arial" w:hAnsi="Arial" w:cs="Arial"/>
            <w:b w:val="0"/>
            <w:color w:val="auto"/>
            <w:sz w:val="19"/>
            <w:szCs w:val="19"/>
            <w:lang w:val="sk-SK"/>
          </w:rPr>
          <w:t xml:space="preserve">(drobný) </w:t>
        </w:r>
      </w:ins>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/ov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7"/>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r w:rsidR="001874B7" w:rsidRPr="00411792">
        <w:rPr>
          <w:b/>
          <w:sz w:val="20"/>
          <w:lang w:val="sk-SK"/>
        </w:rPr>
        <w:t>Žo</w:t>
      </w:r>
      <w:r w:rsidRPr="00411792">
        <w:rPr>
          <w:b/>
          <w:sz w:val="20"/>
          <w:lang w:val="sk-SK"/>
        </w:rPr>
        <w:t>NFP)</w:t>
      </w:r>
    </w:p>
    <w:p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 xml:space="preserve">NFP.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8"/>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9"/>
      </w:r>
      <w:r w:rsidR="004265FD" w:rsidRPr="00984047">
        <w:rPr>
          <w:rFonts w:ascii="Arial" w:hAnsi="Arial" w:cs="Arial"/>
          <w:b w:val="0"/>
          <w:color w:val="auto"/>
          <w:sz w:val="19"/>
          <w:szCs w:val="19"/>
          <w:lang w:val="sk-SK"/>
        </w:rPr>
        <w:t xml:space="preserve">. </w:t>
      </w:r>
    </w:p>
    <w:p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90"/>
      </w:r>
      <w:r w:rsidR="004265FD" w:rsidRPr="00984047">
        <w:rPr>
          <w:rFonts w:ascii="Arial" w:hAnsi="Arial" w:cs="Arial"/>
          <w:b w:val="0"/>
          <w:color w:val="auto"/>
          <w:sz w:val="19"/>
          <w:szCs w:val="19"/>
          <w:lang w:val="sk-SK"/>
        </w:rPr>
        <w:t xml:space="preserve">. </w:t>
      </w:r>
    </w:p>
    <w:p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91"/>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rsidR="004265FD" w:rsidRDefault="004A613B" w:rsidP="000906F9">
      <w:pPr>
        <w:pStyle w:val="Highlight3"/>
        <w:spacing w:before="120" w:after="120" w:line="288" w:lineRule="auto"/>
        <w:jc w:val="both"/>
        <w:rPr>
          <w:ins w:id="834" w:author="Katarína Snopková" w:date="2016-12-15T13:43:00Z"/>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92"/>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3"/>
      </w:r>
      <w:r w:rsidR="004265FD" w:rsidRPr="00984047">
        <w:rPr>
          <w:rFonts w:ascii="Arial" w:hAnsi="Arial" w:cs="Arial"/>
          <w:b w:val="0"/>
          <w:color w:val="auto"/>
          <w:sz w:val="19"/>
          <w:szCs w:val="19"/>
          <w:lang w:val="sk-SK"/>
        </w:rPr>
        <w:t>.</w:t>
      </w:r>
    </w:p>
    <w:p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ins w:id="835" w:author="Katarína Snopková" w:date="2016-12-15T13:45:00Z">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w:t>
        </w:r>
      </w:ins>
      <w:ins w:id="836" w:author="Katarína Snopková" w:date="2016-12-15T13:43:00Z">
        <w:r>
          <w:rPr>
            <w:rFonts w:ascii="Arial" w:hAnsi="Arial" w:cs="Arial"/>
            <w:b w:val="0"/>
            <w:color w:val="auto"/>
            <w:sz w:val="19"/>
            <w:szCs w:val="19"/>
            <w:lang w:val="sk-SK"/>
          </w:rPr>
          <w:t xml:space="preserve">V prípade neúspešného absolvovania vzdelávacej aktivity budú </w:t>
        </w:r>
      </w:ins>
      <w:ins w:id="837" w:author="Katarína Snopková" w:date="2016-12-15T13:44:00Z">
        <w:r>
          <w:rPr>
            <w:rFonts w:ascii="Arial" w:hAnsi="Arial" w:cs="Arial"/>
            <w:b w:val="0"/>
            <w:color w:val="auto"/>
            <w:sz w:val="19"/>
            <w:szCs w:val="19"/>
            <w:lang w:val="sk-SK"/>
          </w:rPr>
          <w:t xml:space="preserve">všetky </w:t>
        </w:r>
      </w:ins>
      <w:ins w:id="838" w:author="Katarína Snopková" w:date="2016-12-15T13:43:00Z">
        <w:r>
          <w:rPr>
            <w:rFonts w:ascii="Arial" w:hAnsi="Arial" w:cs="Arial"/>
            <w:b w:val="0"/>
            <w:color w:val="auto"/>
            <w:sz w:val="19"/>
            <w:szCs w:val="19"/>
            <w:lang w:val="sk-SK"/>
          </w:rPr>
          <w:t xml:space="preserve">výdavky súvisiace so vzdelávaním </w:t>
        </w:r>
      </w:ins>
      <w:ins w:id="839" w:author="Katarína Snopková" w:date="2016-12-15T13:44:00Z">
        <w:r>
          <w:rPr>
            <w:rFonts w:ascii="Arial" w:hAnsi="Arial" w:cs="Arial"/>
            <w:b w:val="0"/>
            <w:color w:val="auto"/>
            <w:sz w:val="19"/>
            <w:szCs w:val="19"/>
            <w:lang w:val="sk-SK"/>
          </w:rPr>
          <w:t>účastníka považované za neoprávnené.</w:t>
        </w:r>
      </w:ins>
    </w:p>
    <w:p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4"/>
      </w:r>
      <w:r w:rsidRPr="00984047">
        <w:rPr>
          <w:rFonts w:ascii="Arial" w:hAnsi="Arial" w:cs="Arial"/>
          <w:b w:val="0"/>
          <w:color w:val="auto"/>
          <w:sz w:val="19"/>
          <w:szCs w:val="19"/>
          <w:lang w:val="sk-SK"/>
        </w:rPr>
        <w:t xml:space="preserve"> </w:t>
      </w:r>
    </w:p>
    <w:p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rsidR="000A2933" w:rsidRDefault="000A2933" w:rsidP="000A2933">
      <w:pPr>
        <w:pStyle w:val="BodyText1"/>
        <w:rPr>
          <w:b/>
          <w:sz w:val="20"/>
        </w:rPr>
      </w:pPr>
    </w:p>
    <w:p w:rsidR="004265FD" w:rsidRPr="000A2933" w:rsidRDefault="004265FD" w:rsidP="000A2933">
      <w:pPr>
        <w:pStyle w:val="BodyText1"/>
        <w:rPr>
          <w:b/>
          <w:sz w:val="20"/>
        </w:rPr>
      </w:pPr>
      <w:r w:rsidRPr="000A2933">
        <w:rPr>
          <w:b/>
          <w:sz w:val="20"/>
        </w:rPr>
        <w:t>Hlavná položka</w:t>
      </w:r>
      <w:r w:rsidR="00E53BF7" w:rsidRPr="000A2933">
        <w:rPr>
          <w:b/>
          <w:sz w:val="20"/>
        </w:rPr>
        <w:t xml:space="preserve"> rozpočtu</w:t>
      </w:r>
      <w:r w:rsidRPr="000A2933">
        <w:rPr>
          <w:b/>
          <w:sz w:val="20"/>
        </w:rPr>
        <w:t xml:space="preserve"> „X. Riadenie rizík“</w:t>
      </w:r>
    </w:p>
    <w:p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p>
    <w:p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5"/>
      </w:r>
      <w:r w:rsidRPr="00984047">
        <w:rPr>
          <w:rFonts w:ascii="Arial" w:hAnsi="Arial" w:cs="Arial"/>
          <w:sz w:val="19"/>
          <w:szCs w:val="19"/>
          <w:lang w:val="sk-SK"/>
        </w:rPr>
        <w:t xml:space="preserve">. </w:t>
      </w:r>
    </w:p>
    <w:p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podpodpoložky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r w:rsidR="001874B7" w:rsidRPr="00984047">
        <w:rPr>
          <w:rFonts w:ascii="Arial" w:hAnsi="Arial" w:cs="Arial"/>
          <w:sz w:val="19"/>
          <w:szCs w:val="19"/>
          <w:lang w:val="sk-SK"/>
        </w:rPr>
        <w:t>Žo</w:t>
      </w:r>
      <w:r w:rsidRPr="00984047">
        <w:rPr>
          <w:rFonts w:ascii="Arial" w:hAnsi="Arial" w:cs="Arial"/>
          <w:sz w:val="19"/>
          <w:szCs w:val="19"/>
          <w:lang w:val="sk-SK"/>
        </w:rPr>
        <w:t xml:space="preserve">NFP je žiadateľ povinný predložiť aj doklad preukazujúci určenie hodnoty tovarov a služieb, ktoré sú predmetom </w:t>
      </w:r>
      <w:r w:rsidR="001874B7" w:rsidRPr="00984047">
        <w:rPr>
          <w:rFonts w:ascii="Arial" w:hAnsi="Arial" w:cs="Arial"/>
          <w:sz w:val="19"/>
          <w:szCs w:val="19"/>
          <w:lang w:val="sk-SK"/>
        </w:rPr>
        <w:t>Žo</w:t>
      </w:r>
      <w:r w:rsidRPr="00984047">
        <w:rPr>
          <w:rFonts w:ascii="Arial" w:hAnsi="Arial" w:cs="Arial"/>
          <w:sz w:val="19"/>
          <w:szCs w:val="19"/>
          <w:lang w:val="sk-SK"/>
        </w:rPr>
        <w:t>NFP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r w:rsidR="001874B7" w:rsidRPr="00984047">
        <w:rPr>
          <w:rFonts w:ascii="Arial" w:hAnsi="Arial" w:cs="Arial"/>
          <w:sz w:val="19"/>
          <w:szCs w:val="19"/>
          <w:lang w:val="sk-SK"/>
        </w:rPr>
        <w:t>Žo</w:t>
      </w:r>
      <w:r w:rsidRPr="00984047">
        <w:rPr>
          <w:rFonts w:ascii="Arial" w:hAnsi="Arial" w:cs="Arial"/>
          <w:sz w:val="19"/>
          <w:szCs w:val="19"/>
          <w:lang w:val="sk-SK"/>
        </w:rPr>
        <w:t>NFP.</w:t>
      </w:r>
    </w:p>
    <w:p w:rsidR="000A2933" w:rsidRDefault="000A2933" w:rsidP="000A2933">
      <w:pPr>
        <w:pStyle w:val="BodyText1"/>
        <w:rPr>
          <w:b/>
          <w:sz w:val="20"/>
        </w:rPr>
      </w:pPr>
    </w:p>
    <w:p w:rsidR="004265FD" w:rsidRPr="00F237B9" w:rsidRDefault="004265FD" w:rsidP="000A2933">
      <w:pPr>
        <w:pStyle w:val="BodyText1"/>
        <w:rPr>
          <w:b/>
          <w:sz w:val="20"/>
          <w:lang w:val="sk-SK"/>
        </w:rPr>
      </w:pPr>
      <w:r w:rsidRPr="00F237B9">
        <w:rPr>
          <w:b/>
          <w:sz w:val="20"/>
          <w:lang w:val="sk-SK"/>
        </w:rPr>
        <w:t>Postup pri vypĺňaní rozpočtu</w:t>
      </w:r>
    </w:p>
    <w:p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jej podpoložky (prípadne podpodpoložky).</w:t>
      </w:r>
    </w:p>
    <w:p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Časti rozpočtu A1 a A2 majú jasne stanovenú štruktúru, ako sa majú rozpočtovať.</w:t>
      </w:r>
    </w:p>
    <w:p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rozpočtu je možné pridávať ďalšie podpoložky (podpodpoložky), ktoré obsahovo patria do predmetnej </w:t>
      </w:r>
    </w:p>
    <w:p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xml:space="preserve">, podpoložky (podpodpoložky).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r w:rsidR="00E1761C" w:rsidRPr="00984047">
        <w:rPr>
          <w:rFonts w:ascii="Arial" w:hAnsi="Arial" w:cs="Arial"/>
          <w:sz w:val="19"/>
          <w:szCs w:val="19"/>
          <w:lang w:val="sk-SK"/>
        </w:rPr>
        <w:t>podpodpoložka</w:t>
      </w:r>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Každá podpoložka (podpodpoložka)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 xml:space="preserve">(vrátane DPH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(podpodpoložky).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je potrebné určiť hlavnú aktivitu projektu</w:t>
      </w:r>
      <w:ins w:id="840" w:author="Slavomír Gajarský" w:date="2017-02-13T09:34:00Z">
        <w:r w:rsidR="00040949">
          <w:rPr>
            <w:rStyle w:val="Odkaznapoznmkupodiarou"/>
            <w:rFonts w:cs="Arial"/>
            <w:szCs w:val="19"/>
            <w:lang w:val="sk-SK"/>
          </w:rPr>
          <w:footnoteReference w:id="96"/>
        </w:r>
      </w:ins>
      <w:r w:rsidR="00040949">
        <w:rPr>
          <w:rFonts w:ascii="Arial" w:hAnsi="Arial" w:cs="Arial"/>
          <w:sz w:val="19"/>
          <w:szCs w:val="19"/>
          <w:lang w:val="sk-SK"/>
        </w:rPr>
        <w:t xml:space="preserve">, </w:t>
      </w:r>
      <w:r w:rsidR="00BD705B" w:rsidRPr="00984047">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r w:rsidR="001874B7" w:rsidRPr="00984047">
        <w:rPr>
          <w:rFonts w:ascii="Arial" w:hAnsi="Arial" w:cs="Arial"/>
          <w:sz w:val="19"/>
          <w:szCs w:val="19"/>
          <w:lang w:val="sk-SK"/>
        </w:rPr>
        <w:t>Žo</w:t>
      </w:r>
      <w:r w:rsidR="004265FD" w:rsidRPr="00984047">
        <w:rPr>
          <w:rFonts w:ascii="Arial" w:hAnsi="Arial" w:cs="Arial"/>
          <w:sz w:val="19"/>
          <w:szCs w:val="19"/>
          <w:lang w:val="sk-SK"/>
        </w:rPr>
        <w:t>NFP/vyzvania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7"/>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Výdavky podliehajú schváleniu RO pre OP EVS. To, že výdavok bude predbežne schválený, ešte</w:t>
      </w:r>
      <w:del w:id="845" w:author="Anna Nosková" w:date="2017-01-17T15:27:00Z">
        <w:r w:rsidRPr="00984047" w:rsidDel="00040949">
          <w:rPr>
            <w:rFonts w:ascii="Arial" w:hAnsi="Arial" w:cs="Arial"/>
            <w:b/>
            <w:sz w:val="19"/>
            <w:szCs w:val="19"/>
            <w:lang w:val="sk-SK"/>
          </w:rPr>
          <w:delText xml:space="preserve"> </w:delText>
        </w:r>
      </w:del>
      <w:r w:rsidRPr="00984047">
        <w:rPr>
          <w:rFonts w:ascii="Arial" w:hAnsi="Arial" w:cs="Arial"/>
          <w:b/>
          <w:sz w:val="19"/>
          <w:szCs w:val="19"/>
          <w:lang w:val="sk-SK"/>
        </w:rPr>
        <w:t xml:space="preserve">neznamená,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rsidR="00AC1F93" w:rsidRDefault="00AC1F93" w:rsidP="00AC1F93">
      <w:pPr>
        <w:pStyle w:val="Nadpis2"/>
        <w:rPr>
          <w:b/>
          <w:lang w:val="sk-SK"/>
        </w:rPr>
      </w:pPr>
      <w:bookmarkStart w:id="846" w:name="_Toc417082820"/>
      <w:bookmarkStart w:id="847" w:name="_Toc417132510"/>
      <w:bookmarkStart w:id="848" w:name="_Toc417648923"/>
      <w:bookmarkStart w:id="849" w:name="_Toc440355014"/>
      <w:bookmarkStart w:id="850" w:name="_Toc440375345"/>
      <w:bookmarkStart w:id="851" w:name="_Toc458432931"/>
      <w:bookmarkStart w:id="852" w:name="_Toc458515683"/>
      <w:bookmarkEnd w:id="846"/>
    </w:p>
    <w:p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r w:rsidR="009142A7" w:rsidRPr="00953D2E">
        <w:rPr>
          <w:b/>
          <w:lang w:val="sk-SK"/>
        </w:rPr>
        <w:t>Ž</w:t>
      </w:r>
      <w:r w:rsidR="006069FC" w:rsidRPr="00953D2E">
        <w:rPr>
          <w:b/>
          <w:lang w:val="sk-SK"/>
        </w:rPr>
        <w:t>oNFP</w:t>
      </w:r>
      <w:bookmarkEnd w:id="516"/>
      <w:bookmarkEnd w:id="847"/>
      <w:bookmarkEnd w:id="848"/>
      <w:bookmarkEnd w:id="849"/>
      <w:bookmarkEnd w:id="850"/>
      <w:bookmarkEnd w:id="851"/>
      <w:bookmarkEnd w:id="852"/>
    </w:p>
    <w:p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r w:rsidRPr="000706F2">
        <w:rPr>
          <w:rFonts w:ascii="Arial" w:hAnsi="Arial" w:cs="Arial"/>
          <w:sz w:val="19"/>
          <w:szCs w:val="19"/>
          <w:lang w:val="sk-SK"/>
        </w:rPr>
        <w:t xml:space="preserve">ŽoNFP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ŽoNFP v určenej forme</w:t>
      </w:r>
      <w:r w:rsidRPr="000706F2">
        <w:rPr>
          <w:rFonts w:ascii="Arial" w:hAnsi="Arial" w:cs="Arial"/>
          <w:sz w:val="19"/>
          <w:szCs w:val="19"/>
          <w:lang w:val="sk-SK"/>
        </w:rPr>
        <w:t xml:space="preserve">. Formulár ŽoNFP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Spolu s </w:t>
      </w:r>
      <w:r w:rsidR="009B1111" w:rsidRPr="005C4931" w:rsidDel="009B1111">
        <w:rPr>
          <w:rFonts w:ascii="Arial" w:hAnsi="Arial" w:cs="Arial"/>
          <w:sz w:val="19"/>
          <w:szCs w:val="19"/>
          <w:lang w:val="sk-SK"/>
        </w:rPr>
        <w:t xml:space="preserve"> </w:t>
      </w:r>
      <w:r w:rsidR="00B460F8" w:rsidRPr="005C4931">
        <w:rPr>
          <w:rFonts w:ascii="Arial" w:hAnsi="Arial" w:cs="Arial"/>
          <w:sz w:val="19"/>
          <w:szCs w:val="19"/>
          <w:lang w:val="sk-SK"/>
        </w:rPr>
        <w:t xml:space="preserve">písomnou </w:t>
      </w:r>
      <w:r w:rsidR="009B1111">
        <w:rPr>
          <w:rFonts w:ascii="Arial" w:hAnsi="Arial" w:cs="Arial"/>
          <w:sz w:val="19"/>
          <w:szCs w:val="19"/>
          <w:lang w:val="sk-SK"/>
        </w:rPr>
        <w:t>verziou</w:t>
      </w:r>
      <w:r w:rsidR="009B1111" w:rsidRPr="005C4931">
        <w:rPr>
          <w:rFonts w:ascii="Arial" w:hAnsi="Arial" w:cs="Arial"/>
          <w:sz w:val="19"/>
          <w:szCs w:val="19"/>
          <w:lang w:val="sk-SK"/>
        </w:rPr>
        <w:t xml:space="preserve"> </w:t>
      </w:r>
      <w:r w:rsidR="00B460F8" w:rsidRPr="005C4931">
        <w:rPr>
          <w:rFonts w:ascii="Arial" w:hAnsi="Arial" w:cs="Arial"/>
          <w:sz w:val="19"/>
          <w:szCs w:val="19"/>
          <w:lang w:val="sk-SK"/>
        </w:rPr>
        <w:t xml:space="preserve">predloženia ŽoNFP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r w:rsidR="00B460F8" w:rsidRPr="005C4931">
        <w:rPr>
          <w:rFonts w:ascii="Arial" w:hAnsi="Arial" w:cs="Arial"/>
          <w:sz w:val="19"/>
          <w:szCs w:val="19"/>
          <w:lang w:val="sk-SK"/>
        </w:rPr>
        <w:t xml:space="preserve">) žiadateľ </w:t>
      </w:r>
      <w:r w:rsidR="009B1111">
        <w:rPr>
          <w:rFonts w:ascii="Arial" w:hAnsi="Arial" w:cs="Arial"/>
          <w:sz w:val="19"/>
          <w:szCs w:val="19"/>
          <w:lang w:val="sk-SK"/>
        </w:rPr>
        <w:t>predkladá</w:t>
      </w:r>
      <w:r w:rsidR="009B1111" w:rsidRPr="005C4931">
        <w:rPr>
          <w:rFonts w:ascii="Arial" w:hAnsi="Arial" w:cs="Arial"/>
          <w:sz w:val="19"/>
          <w:szCs w:val="19"/>
          <w:lang w:val="sk-SK"/>
        </w:rPr>
        <w:t xml:space="preserve"> </w:t>
      </w:r>
      <w:r w:rsidR="00B460F8" w:rsidRPr="005C4931">
        <w:rPr>
          <w:rFonts w:ascii="Arial" w:hAnsi="Arial" w:cs="Arial"/>
          <w:sz w:val="19"/>
          <w:szCs w:val="19"/>
          <w:lang w:val="sk-SK"/>
        </w:rPr>
        <w:t xml:space="preserve">ŽoNFP 1x aj na elektronickom nosiči (napr.CD/DVD) v zmysle kap. </w:t>
      </w:r>
      <w:r w:rsidR="007F2E61">
        <w:rPr>
          <w:rFonts w:ascii="Arial" w:hAnsi="Arial" w:cs="Arial"/>
          <w:sz w:val="19"/>
          <w:szCs w:val="19"/>
          <w:lang w:val="sk-SK"/>
        </w:rPr>
        <w:t>3</w:t>
      </w:r>
      <w:r w:rsidR="00B460F8" w:rsidRPr="005C4931">
        <w:rPr>
          <w:rFonts w:ascii="Arial" w:hAnsi="Arial" w:cs="Arial"/>
          <w:sz w:val="19"/>
          <w:szCs w:val="19"/>
          <w:lang w:val="sk-SK"/>
        </w:rPr>
        <w:t>.</w:t>
      </w:r>
      <w:r w:rsidR="002B0433">
        <w:rPr>
          <w:rFonts w:ascii="Arial" w:hAnsi="Arial" w:cs="Arial"/>
          <w:sz w:val="19"/>
          <w:szCs w:val="19"/>
          <w:lang w:val="sk-SK"/>
        </w:rPr>
        <w:t>3</w:t>
      </w:r>
      <w:r w:rsidR="00B460F8" w:rsidRPr="005C4931">
        <w:rPr>
          <w:rFonts w:ascii="Arial" w:hAnsi="Arial" w:cs="Arial"/>
          <w:sz w:val="19"/>
          <w:szCs w:val="19"/>
          <w:lang w:val="sk-SK"/>
        </w:rPr>
        <w:t>.</w:t>
      </w:r>
      <w:r w:rsidR="002B0433">
        <w:rPr>
          <w:rFonts w:ascii="Arial" w:hAnsi="Arial" w:cs="Arial"/>
          <w:sz w:val="19"/>
          <w:szCs w:val="19"/>
          <w:lang w:val="sk-SK"/>
        </w:rPr>
        <w:t>2</w:t>
      </w:r>
      <w:r w:rsidRPr="005C4931">
        <w:rPr>
          <w:rFonts w:ascii="Arial" w:hAnsi="Arial" w:cs="Arial"/>
          <w:sz w:val="19"/>
          <w:szCs w:val="19"/>
          <w:lang w:val="sk-SK"/>
        </w:rPr>
        <w:t xml:space="preserve"> Doručením ŽoNFP na RO sa začína konanie o ŽoNFP.</w:t>
      </w:r>
    </w:p>
    <w:p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ŽoNFP</w:t>
      </w:r>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ŽoNFP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Potvrdenie o registrácii ŽoNFP</w:t>
      </w:r>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rsidR="00887135" w:rsidRDefault="00887135" w:rsidP="00AC1F93">
      <w:pPr>
        <w:pStyle w:val="Nadpis3"/>
        <w:spacing w:line="360" w:lineRule="auto"/>
        <w:ind w:left="720"/>
        <w:jc w:val="both"/>
        <w:rPr>
          <w:b/>
          <w:color w:val="3C8A2E" w:themeColor="accent5"/>
          <w:sz w:val="24"/>
          <w:szCs w:val="24"/>
          <w:lang w:val="sk-SK"/>
        </w:rPr>
      </w:pPr>
      <w:bookmarkStart w:id="853" w:name="_Toc413832245"/>
      <w:bookmarkStart w:id="854" w:name="_Toc417132511"/>
      <w:bookmarkStart w:id="855" w:name="_Toc417648924"/>
      <w:bookmarkStart w:id="856" w:name="_Toc440355015"/>
      <w:bookmarkStart w:id="857" w:name="_Toc440375346"/>
      <w:bookmarkStart w:id="858" w:name="_Toc458432932"/>
      <w:bookmarkStart w:id="859" w:name="_Toc458515684"/>
    </w:p>
    <w:p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Predloženie ŽoNFP elektronicky prostredníctvom ITMS2014+</w:t>
      </w:r>
      <w:bookmarkEnd w:id="853"/>
      <w:bookmarkEnd w:id="854"/>
      <w:bookmarkEnd w:id="855"/>
      <w:bookmarkEnd w:id="856"/>
      <w:bookmarkEnd w:id="857"/>
      <w:bookmarkEnd w:id="858"/>
      <w:bookmarkEnd w:id="859"/>
    </w:p>
    <w:p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rsidR="00AC1C0F" w:rsidRPr="000706F2" w:rsidRDefault="00AC1C0F" w:rsidP="00AC1F93">
      <w:pPr>
        <w:pStyle w:val="Zkladntext"/>
        <w:spacing w:after="0" w:line="276" w:lineRule="auto"/>
        <w:jc w:val="both"/>
        <w:rPr>
          <w:rFonts w:ascii="Arial" w:hAnsi="Arial" w:cs="Arial"/>
          <w:b/>
          <w:sz w:val="19"/>
          <w:szCs w:val="19"/>
          <w:lang w:val="sk-SK" w:eastAsia="sk-SK"/>
        </w:rPr>
      </w:pPr>
    </w:p>
    <w:p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0706F2">
        <w:rPr>
          <w:rFonts w:ascii="Arial" w:hAnsi="Arial" w:cs="Arial"/>
          <w:sz w:val="19"/>
          <w:szCs w:val="19"/>
          <w:lang w:val="sk-SK" w:eastAsia="sk-SK"/>
        </w:rPr>
        <w:t>y</w:t>
      </w:r>
      <w:r w:rsidRPr="000706F2">
        <w:rPr>
          <w:rFonts w:ascii="Arial" w:hAnsi="Arial" w:cs="Arial"/>
          <w:sz w:val="19"/>
          <w:szCs w:val="19"/>
          <w:lang w:val="sk-SK" w:eastAsia="sk-SK"/>
        </w:rPr>
        <w:t xml:space="preserve">/pokynov k vypĺňaniu žiadosti o zriadenie používateľského konta, ktoré sú dostupné priamo v elektronickom formulári ŽoAK. </w:t>
      </w:r>
    </w:p>
    <w:p w:rsidR="00AC1C0F" w:rsidRPr="000706F2" w:rsidRDefault="00AC1C0F" w:rsidP="006114F6">
      <w:pPr>
        <w:spacing w:line="288" w:lineRule="auto"/>
        <w:jc w:val="both"/>
        <w:rPr>
          <w:rFonts w:ascii="Arial" w:hAnsi="Arial" w:cs="Arial"/>
          <w:sz w:val="19"/>
          <w:szCs w:val="19"/>
          <w:lang w:val="sk-SK"/>
        </w:rPr>
      </w:pPr>
    </w:p>
    <w:p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ŽoNFP </w:t>
      </w:r>
      <w:r>
        <w:rPr>
          <w:b/>
          <w:color w:val="3C8A2E" w:themeColor="accent5"/>
          <w:sz w:val="24"/>
          <w:szCs w:val="24"/>
          <w:lang w:val="sk-SK" w:eastAsia="sk-SK"/>
        </w:rPr>
        <w:t>prostredníctvom ITMS</w:t>
      </w:r>
    </w:p>
    <w:p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ŽoNFP elektronicky prostredníctvom verejnej časti ITMS2014+ </w:t>
      </w:r>
      <w:r w:rsidRPr="00D150CA">
        <w:rPr>
          <w:rFonts w:ascii="Arial" w:hAnsi="Arial" w:cs="Arial"/>
          <w:sz w:val="19"/>
          <w:szCs w:val="19"/>
          <w:lang w:val="sk-SK"/>
        </w:rPr>
        <w:br/>
        <w:t xml:space="preserve">(ako aj v písomnej forme podľa podmienok stanovených RO vo výzve). Odoslanie ŽoNFP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ŽoNFP cez ITMS2014+. </w:t>
      </w:r>
    </w:p>
    <w:p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ŽoNFP je v ITMS2014+ rozdelený na dva za sebou logicky nasledujúce kroky. </w:t>
      </w:r>
    </w:p>
    <w:p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Prvým krokom je wizard</w:t>
      </w:r>
      <w:r w:rsidRPr="000706F2">
        <w:rPr>
          <w:rFonts w:ascii="Arial" w:hAnsi="Arial" w:cs="Arial"/>
          <w:sz w:val="19"/>
          <w:szCs w:val="19"/>
          <w:lang w:val="sk-SK"/>
        </w:rPr>
        <w:t>, ktorý slúži na vytvorenie ŽoNFP, výber a zadanie primárnych údajov ŽoNFP.</w:t>
      </w:r>
      <w:r w:rsidR="001B2286" w:rsidRPr="000706F2">
        <w:rPr>
          <w:rFonts w:ascii="Arial" w:hAnsi="Arial" w:cs="Arial"/>
          <w:sz w:val="19"/>
          <w:szCs w:val="19"/>
          <w:lang w:val="sk-SK"/>
        </w:rPr>
        <w:t xml:space="preserve"> Wizard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ŽoNFP</w:t>
      </w:r>
      <w:r w:rsidRPr="000706F2">
        <w:rPr>
          <w:rFonts w:ascii="Arial" w:hAnsi="Arial" w:cs="Arial"/>
          <w:sz w:val="19"/>
          <w:szCs w:val="19"/>
          <w:lang w:val="sk-SK"/>
        </w:rPr>
        <w:t xml:space="preserve">, ktorý sa zobrazí automaticky po ukončení wizardu vytvorenia ŽoNFP. </w:t>
      </w:r>
      <w:r w:rsidR="00AF7EB8" w:rsidRPr="000706F2">
        <w:rPr>
          <w:rFonts w:ascii="Arial" w:hAnsi="Arial" w:cs="Arial"/>
          <w:sz w:val="19"/>
          <w:szCs w:val="19"/>
          <w:lang w:val="sk-SK"/>
        </w:rPr>
        <w:t>Elektronický formulár ŽoNFP na verejnej časti  ITMS2014+ je rozdelený do nasledovných logických celkov:</w:t>
      </w:r>
    </w:p>
    <w:p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je žiadateľ povinný formulár ŽoNFP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rsidR="004E5C2D" w:rsidRPr="000706F2" w:rsidRDefault="004E5C2D" w:rsidP="0091333D">
      <w:pPr>
        <w:spacing w:before="120" w:after="120" w:line="288" w:lineRule="auto"/>
        <w:jc w:val="both"/>
        <w:rPr>
          <w:rFonts w:ascii="Arial" w:hAnsi="Arial" w:cs="Arial"/>
          <w:sz w:val="19"/>
          <w:szCs w:val="19"/>
          <w:lang w:val="sk-SK"/>
        </w:rPr>
      </w:pPr>
    </w:p>
    <w:p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rsidR="00AF7EB8" w:rsidRPr="007A5085" w:rsidRDefault="00AF7EB8" w:rsidP="001B2286">
      <w:pPr>
        <w:spacing w:line="288" w:lineRule="auto"/>
        <w:rPr>
          <w:lang w:val="sk-SK"/>
        </w:rPr>
      </w:pPr>
    </w:p>
    <w:p w:rsidR="00F220F5" w:rsidRPr="00953D2E" w:rsidRDefault="00953D2E" w:rsidP="00551D65">
      <w:pPr>
        <w:pStyle w:val="Nadpis3"/>
        <w:spacing w:line="480" w:lineRule="auto"/>
        <w:ind w:left="720"/>
        <w:rPr>
          <w:b/>
          <w:sz w:val="24"/>
          <w:szCs w:val="24"/>
          <w:lang w:val="sk-SK"/>
        </w:rPr>
      </w:pPr>
      <w:bookmarkStart w:id="860" w:name="_Toc418003090"/>
      <w:bookmarkStart w:id="861" w:name="_Toc417132512"/>
      <w:bookmarkStart w:id="862" w:name="_Toc417648925"/>
      <w:bookmarkStart w:id="863" w:name="_Toc440355016"/>
      <w:bookmarkStart w:id="864" w:name="_Toc440375347"/>
      <w:bookmarkStart w:id="865" w:name="_Toc458432933"/>
      <w:bookmarkStart w:id="866" w:name="_Toc458515685"/>
      <w:bookmarkEnd w:id="860"/>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Predloženie ŽoNFP v písomnej forme</w:t>
      </w:r>
      <w:bookmarkEnd w:id="861"/>
      <w:bookmarkEnd w:id="862"/>
      <w:bookmarkEnd w:id="863"/>
      <w:bookmarkEnd w:id="864"/>
      <w:bookmarkEnd w:id="865"/>
      <w:bookmarkEnd w:id="866"/>
    </w:p>
    <w:p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ŽoNFP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r w:rsidR="00887135">
        <w:rPr>
          <w:rFonts w:ascii="Arial" w:hAnsi="Arial" w:cs="Arial"/>
          <w:sz w:val="19"/>
          <w:szCs w:val="19"/>
          <w:lang w:val="sk-SK"/>
        </w:rPr>
        <w:t>Ž</w:t>
      </w:r>
      <w:r w:rsidRPr="00673F28">
        <w:rPr>
          <w:rFonts w:ascii="Arial" w:hAnsi="Arial" w:cs="Arial"/>
          <w:sz w:val="19"/>
          <w:szCs w:val="19"/>
          <w:lang w:val="sk-SK"/>
        </w:rPr>
        <w:t>oNFP vytlačenú cez aplikáciu ITMS2014+ vrátane všetkých povinných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ckou písomnou kópiou originálu Ž</w:t>
      </w:r>
      <w:r w:rsidRPr="00673F28">
        <w:rPr>
          <w:rFonts w:ascii="Arial" w:hAnsi="Arial" w:cs="Arial"/>
          <w:sz w:val="19"/>
          <w:szCs w:val="19"/>
          <w:lang w:val="sk-SK"/>
        </w:rPr>
        <w:t xml:space="preserve">oNFP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w:t>
      </w:r>
    </w:p>
    <w:p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predložiť ŽoNFP a jej prílohy pevne zviazané, zoradené podľa číslovania uvedeného v zozname príloh a viditeľne označené príslušným číslom po</w:t>
      </w:r>
      <w:r>
        <w:rPr>
          <w:rFonts w:ascii="Arial" w:hAnsi="Arial" w:cs="Arial"/>
          <w:sz w:val="19"/>
          <w:szCs w:val="19"/>
          <w:lang w:val="sk-SK"/>
        </w:rPr>
        <w:t xml:space="preserve">dľa relevantného zoznamu príloh a súčasne </w:t>
      </w:r>
      <w:r w:rsidRPr="005E7653">
        <w:rPr>
          <w:rFonts w:ascii="Arial" w:hAnsi="Arial" w:cs="Arial"/>
          <w:sz w:val="19"/>
          <w:szCs w:val="19"/>
          <w:lang w:val="sk-SK"/>
        </w:rPr>
        <w:t>predložiť 1 x elektronickú verziu originálu ŽoNFP a originálu povinných príloh ŽoNFP na neprepisovateľnom elektronickom médiu napr. CD/DVD nosiči.</w:t>
      </w:r>
    </w:p>
    <w:p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Spôsoby fyzického doručenia ŽoNFP:</w:t>
      </w:r>
    </w:p>
    <w:p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Preberanie fyzicky doručených ŽoNFP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identifikátor žiadosti o NFP</w:t>
      </w:r>
      <w:r w:rsidRPr="000706F2">
        <w:rPr>
          <w:rStyle w:val="Odkaznapoznmkupodiarou"/>
          <w:rFonts w:cs="Arial"/>
          <w:sz w:val="19"/>
          <w:szCs w:val="19"/>
          <w:lang w:val="sk-SK"/>
        </w:rPr>
        <w:footnoteReference w:id="98"/>
      </w:r>
      <w:r w:rsidRPr="000706F2">
        <w:rPr>
          <w:rFonts w:ascii="Arial" w:hAnsi="Arial" w:cs="Arial"/>
          <w:sz w:val="19"/>
          <w:szCs w:val="19"/>
          <w:lang w:val="sk-SK"/>
        </w:rPr>
        <w:t>;</w:t>
      </w:r>
    </w:p>
    <w:p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ŽoNFP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verzie ŽoNFP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resp. lehoty určenej na predkladanie ŽoNFP vo vyzvaní</w:t>
      </w:r>
      <w:r w:rsidR="00D022D9" w:rsidRPr="000706F2">
        <w:rPr>
          <w:rFonts w:ascii="Arial" w:hAnsi="Arial" w:cs="Arial"/>
          <w:sz w:val="19"/>
          <w:szCs w:val="19"/>
          <w:lang w:val="sk-SK"/>
        </w:rPr>
        <w:t>/výzve</w:t>
      </w:r>
      <w:r w:rsidRPr="000706F2">
        <w:rPr>
          <w:rFonts w:ascii="Arial" w:hAnsi="Arial" w:cs="Arial"/>
          <w:sz w:val="19"/>
          <w:szCs w:val="19"/>
          <w:lang w:val="sk-SK"/>
        </w:rPr>
        <w:t>.</w:t>
      </w:r>
    </w:p>
    <w:p w:rsidR="00127A63" w:rsidRPr="000706F2" w:rsidRDefault="00F220F5" w:rsidP="00127A63">
      <w:pPr>
        <w:spacing w:line="276" w:lineRule="auto"/>
        <w:jc w:val="both"/>
        <w:rPr>
          <w:rFonts w:ascii="Arial" w:hAnsi="Arial" w:cs="Arial"/>
          <w:sz w:val="19"/>
          <w:szCs w:val="19"/>
          <w:lang w:val="sk-SK"/>
        </w:rPr>
      </w:pPr>
      <w:r w:rsidRPr="000706F2">
        <w:rPr>
          <w:rFonts w:ascii="Arial" w:hAnsi="Arial" w:cs="Arial"/>
          <w:sz w:val="19"/>
          <w:szCs w:val="19"/>
          <w:lang w:val="sk-SK"/>
        </w:rPr>
        <w:t xml:space="preserve">ŽoNFP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rsidR="00127A63" w:rsidRPr="000706F2" w:rsidRDefault="00127A63" w:rsidP="00062A9E">
      <w:pPr>
        <w:numPr>
          <w:ilvl w:val="0"/>
          <w:numId w:val="42"/>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 xml:space="preserve">ŽoNFP (vrátane príloh)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99"/>
      </w:r>
      <w:r w:rsidRPr="000706F2">
        <w:rPr>
          <w:rFonts w:ascii="Arial" w:hAnsi="Arial" w:cs="Arial"/>
          <w:sz w:val="19"/>
          <w:szCs w:val="19"/>
          <w:lang w:val="sk-SK"/>
        </w:rPr>
        <w:t xml:space="preserve"> a opečiatkovaná v prípade, že žiadateľ má povinnosť používať pečiatku;</w:t>
      </w:r>
    </w:p>
    <w:p w:rsidR="00127A63" w:rsidRPr="000706F2" w:rsidRDefault="00127A63" w:rsidP="00062A9E">
      <w:pPr>
        <w:numPr>
          <w:ilvl w:val="0"/>
          <w:numId w:val="42"/>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ŽoNFP (vrátane príloh) musí byť vyplnená v slovenskom jazyku a písmom umožňujúcim rozpoznanie obsahu textu;</w:t>
      </w:r>
    </w:p>
    <w:p w:rsidR="00127A63" w:rsidRPr="000706F2" w:rsidRDefault="006F565A" w:rsidP="00062A9E">
      <w:pPr>
        <w:numPr>
          <w:ilvl w:val="0"/>
          <w:numId w:val="42"/>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rsidR="00F220F5" w:rsidRPr="000706F2" w:rsidRDefault="006F565A" w:rsidP="00127A63">
      <w:pPr>
        <w:spacing w:before="120" w:line="288" w:lineRule="auto"/>
        <w:jc w:val="both"/>
        <w:rPr>
          <w:rFonts w:ascii="Arial" w:hAnsi="Arial" w:cs="Arial"/>
          <w:sz w:val="19"/>
          <w:szCs w:val="19"/>
          <w:lang w:val="sk-SK"/>
        </w:rPr>
      </w:pPr>
      <w:r w:rsidRPr="000706F2">
        <w:rPr>
          <w:rFonts w:ascii="Arial" w:hAnsi="Arial" w:cs="Arial"/>
          <w:sz w:val="19"/>
          <w:szCs w:val="19"/>
          <w:lang w:val="sk-SK"/>
        </w:rPr>
        <w:t>A</w:t>
      </w:r>
      <w:r w:rsidR="00127A63" w:rsidRPr="000706F2">
        <w:rPr>
          <w:rFonts w:ascii="Arial" w:hAnsi="Arial" w:cs="Arial"/>
          <w:sz w:val="19"/>
          <w:szCs w:val="19"/>
          <w:lang w:val="sk-SK"/>
        </w:rPr>
        <w:t>k</w:t>
      </w:r>
      <w:r w:rsidR="00F220F5" w:rsidRPr="000706F2">
        <w:rPr>
          <w:rFonts w:ascii="Arial" w:hAnsi="Arial" w:cs="Arial"/>
          <w:sz w:val="19"/>
          <w:szCs w:val="19"/>
          <w:lang w:val="sk-SK"/>
        </w:rPr>
        <w:t xml:space="preserve"> </w:t>
      </w:r>
      <w:r w:rsidR="00111C0B" w:rsidRPr="000706F2">
        <w:rPr>
          <w:rFonts w:ascii="Arial" w:hAnsi="Arial" w:cs="Arial"/>
          <w:sz w:val="19"/>
          <w:szCs w:val="19"/>
          <w:lang w:val="sk-SK"/>
        </w:rPr>
        <w:t>budú</w:t>
      </w:r>
      <w:r w:rsidRPr="000706F2">
        <w:rPr>
          <w:rFonts w:ascii="Arial" w:hAnsi="Arial" w:cs="Arial"/>
          <w:sz w:val="19"/>
          <w:szCs w:val="19"/>
          <w:lang w:val="sk-SK"/>
        </w:rPr>
        <w:t xml:space="preserve">  požiadavky pre riadne doručenie </w:t>
      </w:r>
      <w:r w:rsidR="00111C0B" w:rsidRPr="000706F2">
        <w:rPr>
          <w:rFonts w:ascii="Arial" w:hAnsi="Arial" w:cs="Arial"/>
          <w:sz w:val="19"/>
          <w:szCs w:val="19"/>
          <w:lang w:val="sk-SK"/>
        </w:rPr>
        <w:t>ŽoNFP</w:t>
      </w:r>
      <w:r w:rsidRPr="000706F2">
        <w:rPr>
          <w:rFonts w:ascii="Arial" w:hAnsi="Arial" w:cs="Arial"/>
          <w:sz w:val="19"/>
          <w:szCs w:val="19"/>
          <w:lang w:val="sk-SK"/>
        </w:rPr>
        <w:t xml:space="preserve"> </w:t>
      </w:r>
      <w:r w:rsidR="00F220F5" w:rsidRPr="000706F2">
        <w:rPr>
          <w:rFonts w:ascii="Arial" w:hAnsi="Arial" w:cs="Arial"/>
          <w:sz w:val="19"/>
          <w:szCs w:val="19"/>
          <w:lang w:val="sk-SK"/>
        </w:rPr>
        <w:t>stanoven</w:t>
      </w:r>
      <w:r w:rsidRPr="000706F2">
        <w:rPr>
          <w:rFonts w:ascii="Arial" w:hAnsi="Arial" w:cs="Arial"/>
          <w:sz w:val="19"/>
          <w:szCs w:val="19"/>
          <w:lang w:val="sk-SK"/>
        </w:rPr>
        <w:t>é</w:t>
      </w:r>
      <w:r w:rsidR="00F220F5" w:rsidRPr="000706F2">
        <w:rPr>
          <w:rFonts w:ascii="Arial" w:hAnsi="Arial" w:cs="Arial"/>
          <w:sz w:val="19"/>
          <w:szCs w:val="19"/>
          <w:lang w:val="sk-SK"/>
        </w:rPr>
        <w:t xml:space="preserve"> </w:t>
      </w:r>
      <w:r w:rsidRPr="000706F2">
        <w:rPr>
          <w:rFonts w:ascii="Arial" w:hAnsi="Arial" w:cs="Arial"/>
          <w:sz w:val="19"/>
          <w:szCs w:val="19"/>
          <w:lang w:val="sk-SK"/>
        </w:rPr>
        <w:t>priamo</w:t>
      </w:r>
      <w:r w:rsidR="00F220F5" w:rsidRPr="000706F2">
        <w:rPr>
          <w:rFonts w:ascii="Arial" w:hAnsi="Arial" w:cs="Arial"/>
          <w:sz w:val="19"/>
          <w:szCs w:val="19"/>
          <w:lang w:val="sk-SK"/>
        </w:rPr>
        <w:t xml:space="preserve"> vo vyzvaní</w:t>
      </w:r>
      <w:r w:rsidR="00D022D9" w:rsidRPr="000706F2">
        <w:rPr>
          <w:rFonts w:ascii="Arial" w:hAnsi="Arial" w:cs="Arial"/>
          <w:sz w:val="19"/>
          <w:szCs w:val="19"/>
          <w:lang w:val="sk-SK"/>
        </w:rPr>
        <w:t>/výzve</w:t>
      </w:r>
      <w:r w:rsidR="00111C0B" w:rsidRPr="000706F2">
        <w:rPr>
          <w:rFonts w:ascii="Arial" w:hAnsi="Arial" w:cs="Arial"/>
          <w:sz w:val="19"/>
          <w:szCs w:val="19"/>
          <w:lang w:val="sk-SK"/>
        </w:rPr>
        <w:t>,</w:t>
      </w:r>
      <w:r w:rsidR="00F220F5" w:rsidRPr="000706F2">
        <w:rPr>
          <w:rFonts w:ascii="Arial" w:hAnsi="Arial" w:cs="Arial"/>
          <w:sz w:val="19"/>
          <w:szCs w:val="19"/>
          <w:lang w:val="sk-SK"/>
        </w:rPr>
        <w:t xml:space="preserve"> </w:t>
      </w:r>
      <w:r w:rsidRPr="000706F2">
        <w:rPr>
          <w:rFonts w:ascii="Arial" w:hAnsi="Arial" w:cs="Arial"/>
          <w:sz w:val="19"/>
          <w:szCs w:val="19"/>
          <w:lang w:val="sk-SK"/>
        </w:rPr>
        <w:t>posudzuje sa splnenie podmienky riadneho doručenia ŽoNFP podľa nich.</w:t>
      </w:r>
      <w:r w:rsidR="00F220F5" w:rsidRPr="000706F2">
        <w:rPr>
          <w:rFonts w:ascii="Arial" w:hAnsi="Arial" w:cs="Arial"/>
          <w:sz w:val="19"/>
          <w:szCs w:val="19"/>
          <w:lang w:val="sk-SK"/>
        </w:rPr>
        <w:t xml:space="preserve"> </w:t>
      </w:r>
    </w:p>
    <w:p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V prípade, ak žiadateľ nepredložil ŽoNFP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ŽoNFP.</w:t>
      </w:r>
    </w:p>
    <w:p w:rsidR="00F220F5" w:rsidRPr="000706F2" w:rsidRDefault="00F220F5" w:rsidP="001545E4">
      <w:pPr>
        <w:pStyle w:val="Nadpis1"/>
        <w:numPr>
          <w:ilvl w:val="0"/>
          <w:numId w:val="29"/>
        </w:numPr>
        <w:spacing w:after="480" w:line="288" w:lineRule="auto"/>
        <w:rPr>
          <w:i w:val="0"/>
          <w:lang w:val="sk-SK"/>
        </w:rPr>
      </w:pPr>
      <w:bookmarkStart w:id="867" w:name="_Toc417132513"/>
      <w:bookmarkStart w:id="868" w:name="_Toc417648926"/>
      <w:bookmarkStart w:id="869" w:name="_Toc440355017"/>
      <w:bookmarkStart w:id="870" w:name="_Toc440375348"/>
      <w:bookmarkStart w:id="871" w:name="_Toc458432934"/>
      <w:bookmarkStart w:id="872" w:name="_Toc458515686"/>
      <w:r w:rsidRPr="000706F2">
        <w:rPr>
          <w:i w:val="0"/>
          <w:lang w:val="sk-SK"/>
        </w:rPr>
        <w:t>Postup schvaľovania ŽoNFP</w:t>
      </w:r>
      <w:bookmarkEnd w:id="867"/>
      <w:bookmarkEnd w:id="868"/>
      <w:bookmarkEnd w:id="869"/>
      <w:bookmarkEnd w:id="870"/>
      <w:bookmarkEnd w:id="871"/>
      <w:bookmarkEnd w:id="872"/>
    </w:p>
    <w:p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ŽoNFP sa rozdeľuje do nasledujúcich fáz: </w:t>
      </w:r>
    </w:p>
    <w:p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rsidR="00AC1F93" w:rsidRDefault="00AC1F93" w:rsidP="00AC1F93">
      <w:pPr>
        <w:pStyle w:val="Nadpis2"/>
        <w:tabs>
          <w:tab w:val="num" w:pos="709"/>
        </w:tabs>
        <w:spacing w:after="180"/>
        <w:rPr>
          <w:b/>
          <w:lang w:val="sk-SK"/>
        </w:rPr>
      </w:pPr>
      <w:bookmarkStart w:id="873" w:name="_Toc413832248"/>
      <w:bookmarkStart w:id="874" w:name="_Toc417132514"/>
      <w:bookmarkStart w:id="875" w:name="_Toc417648927"/>
      <w:bookmarkStart w:id="876" w:name="_Toc440355018"/>
      <w:bookmarkStart w:id="877" w:name="_Toc440375349"/>
      <w:bookmarkStart w:id="878" w:name="_Toc458432935"/>
      <w:bookmarkStart w:id="879" w:name="_Toc458515687"/>
    </w:p>
    <w:p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Administratívne overenie ŽoNFP</w:t>
      </w:r>
      <w:bookmarkEnd w:id="873"/>
      <w:bookmarkEnd w:id="874"/>
      <w:bookmarkEnd w:id="875"/>
      <w:bookmarkEnd w:id="876"/>
      <w:bookmarkEnd w:id="877"/>
      <w:bookmarkEnd w:id="878"/>
      <w:bookmarkEnd w:id="879"/>
    </w:p>
    <w:p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Predmetom administratívneho overenia ŽoNFP je overenie:</w:t>
      </w:r>
    </w:p>
    <w:p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úplnosti predloženej ŽoNFP.</w:t>
      </w:r>
    </w:p>
    <w:p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splnenia všetkých podmienok poskytnutia príspevku, ktorých overenie je súčasťou administratívneho overenia, RO postúpi ŽoNFP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ozhodnutie o neschválení ŽoNFP</w:t>
      </w:r>
      <w:r w:rsidRPr="000706F2">
        <w:rPr>
          <w:rFonts w:ascii="Arial" w:hAnsi="Arial" w:cs="Arial"/>
          <w:sz w:val="19"/>
          <w:szCs w:val="19"/>
          <w:lang w:val="sk-SK"/>
        </w:rPr>
        <w:t>, pričom v rozhodnutí identifikuje, ktorá z podmienok nebola splnená;</w:t>
      </w:r>
    </w:p>
    <w:p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ozhodnutie o zastavení ŽoNFP</w:t>
      </w:r>
      <w:r w:rsidRPr="000706F2">
        <w:rPr>
          <w:rFonts w:ascii="Arial" w:hAnsi="Arial" w:cs="Arial"/>
          <w:sz w:val="19"/>
          <w:szCs w:val="19"/>
          <w:lang w:val="sk-SK"/>
        </w:rPr>
        <w:t xml:space="preserve">. </w:t>
      </w:r>
    </w:p>
    <w:p w:rsidR="00F220F5" w:rsidRPr="00953D2E" w:rsidRDefault="00953D2E" w:rsidP="00551D65">
      <w:pPr>
        <w:pStyle w:val="Nadpis2"/>
        <w:tabs>
          <w:tab w:val="num" w:pos="709"/>
        </w:tabs>
        <w:spacing w:after="180" w:line="480" w:lineRule="auto"/>
        <w:rPr>
          <w:b/>
          <w:lang w:val="sk-SK"/>
        </w:rPr>
      </w:pPr>
      <w:bookmarkStart w:id="880" w:name="_Toc413832249"/>
      <w:bookmarkStart w:id="881" w:name="_Toc417132515"/>
      <w:bookmarkStart w:id="882" w:name="_Toc417648928"/>
      <w:bookmarkStart w:id="883" w:name="_Toc440355019"/>
      <w:bookmarkStart w:id="884" w:name="_Toc440375350"/>
      <w:bookmarkStart w:id="885" w:name="_Toc458432936"/>
      <w:bookmarkStart w:id="886" w:name="_Toc458515688"/>
      <w:r w:rsidRPr="00953D2E">
        <w:rPr>
          <w:b/>
          <w:lang w:val="sk-SK"/>
        </w:rPr>
        <w:t>4.2</w:t>
      </w:r>
      <w:r w:rsidR="00400B1E">
        <w:rPr>
          <w:b/>
          <w:lang w:val="sk-SK"/>
        </w:rPr>
        <w:tab/>
      </w:r>
      <w:r w:rsidR="00F220F5" w:rsidRPr="00953D2E">
        <w:rPr>
          <w:b/>
          <w:lang w:val="sk-SK"/>
        </w:rPr>
        <w:t>Odborné hodnotenie ŽoNFP</w:t>
      </w:r>
      <w:bookmarkEnd w:id="880"/>
      <w:bookmarkEnd w:id="881"/>
      <w:bookmarkEnd w:id="882"/>
      <w:bookmarkEnd w:id="883"/>
      <w:bookmarkEnd w:id="884"/>
      <w:bookmarkEnd w:id="885"/>
      <w:bookmarkEnd w:id="886"/>
    </w:p>
    <w:p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ŽoNFP je vykonať odborné, objektívne, nezávislé a transparentné posúdenie </w:t>
      </w:r>
      <w:r w:rsidRPr="000706F2">
        <w:rPr>
          <w:rFonts w:ascii="Arial" w:hAnsi="Arial" w:cs="Arial"/>
          <w:b/>
          <w:sz w:val="19"/>
          <w:szCs w:val="19"/>
          <w:lang w:val="sk-SK"/>
        </w:rPr>
        <w:t>súladu ŽoNFP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ŽoNFP</w:t>
      </w:r>
      <w:r w:rsidRPr="000706F2">
        <w:rPr>
          <w:rFonts w:ascii="Arial" w:hAnsi="Arial" w:cs="Arial"/>
          <w:sz w:val="19"/>
          <w:szCs w:val="19"/>
          <w:lang w:val="sk-SK"/>
        </w:rPr>
        <w:t>.</w:t>
      </w:r>
    </w:p>
    <w:p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ozhodnutie o neschválení ŽoNFP, v ktorom identifikuje presnú podmienku poskytnutia príspevku, ktorá nebola zo strany žiadateľa splnená.</w:t>
      </w:r>
    </w:p>
    <w:p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0706F2">
        <w:rPr>
          <w:rFonts w:ascii="Arial" w:hAnsi="Arial" w:cs="Arial"/>
          <w:sz w:val="19"/>
          <w:szCs w:val="19"/>
          <w:lang w:val="sk-SK"/>
        </w:rPr>
        <w:t>ŽoNFP, RO pre OP EVS pripraví r</w:t>
      </w:r>
      <w:r w:rsidRPr="000706F2">
        <w:rPr>
          <w:rFonts w:ascii="Arial" w:hAnsi="Arial" w:cs="Arial"/>
          <w:sz w:val="19"/>
          <w:szCs w:val="19"/>
          <w:lang w:val="sk-SK"/>
        </w:rPr>
        <w:t>ozhodnutie o zastavení konania.</w:t>
      </w:r>
    </w:p>
    <w:p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schválení ŽoNFP.</w:t>
      </w:r>
    </w:p>
    <w:p w:rsidR="00AC1F93" w:rsidRDefault="00AC1F93" w:rsidP="00AC1F93">
      <w:pPr>
        <w:pStyle w:val="Nadpis2"/>
        <w:tabs>
          <w:tab w:val="num" w:pos="709"/>
        </w:tabs>
        <w:spacing w:after="180"/>
        <w:rPr>
          <w:b/>
          <w:lang w:val="sk-SK"/>
        </w:rPr>
      </w:pPr>
      <w:bookmarkStart w:id="887" w:name="_Toc413832250"/>
      <w:bookmarkStart w:id="888" w:name="_Toc417132516"/>
      <w:bookmarkStart w:id="889" w:name="_Toc417648929"/>
      <w:bookmarkStart w:id="890" w:name="_Toc440355020"/>
      <w:bookmarkStart w:id="891" w:name="_Toc440375351"/>
      <w:bookmarkStart w:id="892" w:name="_Toc458432937"/>
      <w:bookmarkStart w:id="893" w:name="_Toc458515689"/>
    </w:p>
    <w:p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887"/>
      <w:r w:rsidR="00D86ED1" w:rsidRPr="00953D2E">
        <w:rPr>
          <w:b/>
          <w:lang w:val="sk-SK"/>
        </w:rPr>
        <w:t xml:space="preserve"> a zverejňovanie</w:t>
      </w:r>
      <w:bookmarkEnd w:id="888"/>
      <w:bookmarkEnd w:id="889"/>
      <w:bookmarkEnd w:id="890"/>
      <w:bookmarkEnd w:id="891"/>
      <w:bookmarkEnd w:id="892"/>
      <w:bookmarkEnd w:id="893"/>
    </w:p>
    <w:p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ŽoNFP, t.j.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ŽoNFP:</w:t>
      </w:r>
    </w:p>
    <w:p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schválení ŽoNFP</w:t>
      </w:r>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neschválení ŽoNFP</w:t>
      </w:r>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zastavení konania</w:t>
      </w:r>
      <w:r w:rsidRPr="000706F2">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späťvzatia </w:t>
      </w:r>
      <w:r w:rsidR="00B15967" w:rsidRPr="000706F2">
        <w:rPr>
          <w:rFonts w:ascii="Arial" w:hAnsi="Arial" w:cs="Arial"/>
          <w:sz w:val="19"/>
          <w:szCs w:val="19"/>
          <w:lang w:val="sk-SK"/>
        </w:rPr>
        <w:t xml:space="preserve">ŽoNFP </w:t>
      </w:r>
      <w:r w:rsidRPr="000706F2">
        <w:rPr>
          <w:rFonts w:ascii="Arial" w:hAnsi="Arial" w:cs="Arial"/>
          <w:sz w:val="19"/>
          <w:szCs w:val="19"/>
          <w:lang w:val="sk-SK"/>
        </w:rPr>
        <w:t xml:space="preserve">RO pre OP EVS konanie o ŽoNFP rozhodnutím zastaví ku dňu doručenia späťvzatia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ŽoNFP</w:t>
      </w:r>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od konečného termínu na predkladanie ŽoNFP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do 60 pracovných dní od skončenia rozhodovania o ŽoNFP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ŽoNFP v poradí určenom na základe aplikácie kritérií pre výber projektov, ktorý obsahuje:</w:t>
      </w:r>
    </w:p>
    <w:p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do 60 pracovných dní od skončenia rozhodovania o ŽoNFP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ŽoNFP v poradí určenom na základe aplikácie kritérií pre výber projektov, ktorý obsahuje:</w:t>
      </w:r>
    </w:p>
    <w:p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rsidR="00F220F5" w:rsidRPr="00953D2E" w:rsidRDefault="00953D2E" w:rsidP="00551D65">
      <w:pPr>
        <w:pStyle w:val="Nadpis2"/>
        <w:tabs>
          <w:tab w:val="num" w:pos="709"/>
        </w:tabs>
        <w:spacing w:after="180" w:line="480" w:lineRule="auto"/>
        <w:rPr>
          <w:b/>
          <w:lang w:val="sk-SK"/>
        </w:rPr>
      </w:pPr>
      <w:bookmarkStart w:id="894" w:name="_Toc413832252"/>
      <w:bookmarkStart w:id="895" w:name="_Toc417132517"/>
      <w:bookmarkStart w:id="896" w:name="_Toc417648930"/>
      <w:bookmarkStart w:id="897" w:name="_Toc440355021"/>
      <w:bookmarkStart w:id="898" w:name="_Toc440375352"/>
      <w:bookmarkStart w:id="899" w:name="_Toc458432938"/>
      <w:bookmarkStart w:id="900" w:name="_Toc458515690"/>
      <w:r w:rsidRPr="00953D2E">
        <w:rPr>
          <w:b/>
          <w:lang w:val="sk-SK"/>
        </w:rPr>
        <w:t>4.4</w:t>
      </w:r>
      <w:r w:rsidR="00400B1E">
        <w:rPr>
          <w:b/>
          <w:lang w:val="sk-SK"/>
        </w:rPr>
        <w:tab/>
      </w:r>
      <w:r w:rsidR="00F220F5" w:rsidRPr="00953D2E">
        <w:rPr>
          <w:b/>
          <w:lang w:val="sk-SK"/>
        </w:rPr>
        <w:t>Opravné prostriedky</w:t>
      </w:r>
      <w:bookmarkEnd w:id="894"/>
      <w:bookmarkEnd w:id="895"/>
      <w:bookmarkEnd w:id="896"/>
      <w:bookmarkEnd w:id="897"/>
      <w:bookmarkEnd w:id="898"/>
      <w:bookmarkEnd w:id="899"/>
      <w:bookmarkEnd w:id="900"/>
    </w:p>
    <w:p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901" w:name="_Toc413832253"/>
      <w:bookmarkStart w:id="902" w:name="_Toc417132518"/>
      <w:bookmarkStart w:id="903" w:name="_Toc417648931"/>
      <w:bookmarkStart w:id="904" w:name="_Toc440355022"/>
      <w:bookmarkStart w:id="905" w:name="_Toc440375353"/>
      <w:bookmarkStart w:id="906" w:name="_Toc458432939"/>
      <w:bookmarkStart w:id="907" w:name="_Toc458515691"/>
    </w:p>
    <w:p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901"/>
      <w:bookmarkEnd w:id="902"/>
      <w:bookmarkEnd w:id="903"/>
      <w:bookmarkEnd w:id="904"/>
      <w:bookmarkEnd w:id="905"/>
      <w:bookmarkEnd w:id="906"/>
      <w:bookmarkEnd w:id="907"/>
    </w:p>
    <w:p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rsidR="00F220F5" w:rsidRPr="00953D2E" w:rsidRDefault="00953D2E" w:rsidP="00AC1F93">
      <w:pPr>
        <w:pStyle w:val="Nadpis3"/>
        <w:spacing w:before="240" w:line="480" w:lineRule="auto"/>
        <w:ind w:left="720"/>
        <w:rPr>
          <w:b/>
          <w:sz w:val="24"/>
          <w:szCs w:val="24"/>
          <w:lang w:val="sk-SK"/>
        </w:rPr>
      </w:pPr>
      <w:bookmarkStart w:id="908" w:name="_Toc413832254"/>
      <w:bookmarkStart w:id="909" w:name="_Toc417132519"/>
      <w:bookmarkStart w:id="910" w:name="_Toc417648932"/>
      <w:bookmarkStart w:id="911" w:name="_Toc440355023"/>
      <w:bookmarkStart w:id="912" w:name="_Toc440375354"/>
      <w:bookmarkStart w:id="913" w:name="_Toc458432940"/>
      <w:bookmarkStart w:id="914"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908"/>
      <w:bookmarkEnd w:id="909"/>
      <w:bookmarkEnd w:id="910"/>
      <w:bookmarkEnd w:id="911"/>
      <w:bookmarkEnd w:id="912"/>
      <w:bookmarkEnd w:id="913"/>
      <w:bookmarkEnd w:id="914"/>
    </w:p>
    <w:p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rsidR="00F220F5" w:rsidRPr="00953D2E" w:rsidRDefault="00953D2E" w:rsidP="00AC1F93">
      <w:pPr>
        <w:pStyle w:val="Nadpis3"/>
        <w:spacing w:before="240" w:line="480" w:lineRule="auto"/>
        <w:ind w:left="720"/>
        <w:rPr>
          <w:b/>
          <w:color w:val="3C8A2E" w:themeColor="accent5"/>
          <w:sz w:val="24"/>
          <w:szCs w:val="24"/>
          <w:lang w:val="sk-SK"/>
        </w:rPr>
      </w:pPr>
      <w:bookmarkStart w:id="915" w:name="_Toc413832255"/>
      <w:bookmarkStart w:id="916" w:name="_Toc417132520"/>
      <w:bookmarkStart w:id="917" w:name="_Toc417648933"/>
      <w:bookmarkStart w:id="918" w:name="_Toc440355024"/>
      <w:bookmarkStart w:id="919" w:name="_Toc440375355"/>
      <w:bookmarkStart w:id="920" w:name="_Toc458432941"/>
      <w:bookmarkStart w:id="921" w:name="_Toc458515693"/>
      <w:r w:rsidRPr="00953D2E">
        <w:rPr>
          <w:b/>
          <w:color w:val="3C8A2E" w:themeColor="accent5"/>
          <w:sz w:val="24"/>
          <w:szCs w:val="24"/>
          <w:lang w:val="sk-SK"/>
        </w:rPr>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915"/>
      <w:bookmarkEnd w:id="916"/>
      <w:bookmarkEnd w:id="917"/>
      <w:bookmarkEnd w:id="918"/>
      <w:bookmarkEnd w:id="919"/>
      <w:bookmarkEnd w:id="920"/>
      <w:bookmarkEnd w:id="921"/>
    </w:p>
    <w:p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rsidR="00F220F5" w:rsidRPr="000706F2" w:rsidRDefault="00F220F5" w:rsidP="00062A9E">
      <w:pPr>
        <w:pStyle w:val="Nadpis1"/>
        <w:numPr>
          <w:ilvl w:val="0"/>
          <w:numId w:val="29"/>
        </w:numPr>
        <w:spacing w:after="480" w:line="288" w:lineRule="auto"/>
        <w:jc w:val="left"/>
        <w:rPr>
          <w:i w:val="0"/>
          <w:lang w:val="sk-SK"/>
        </w:rPr>
      </w:pPr>
      <w:bookmarkStart w:id="922" w:name="_Toc417132521"/>
      <w:bookmarkStart w:id="923" w:name="_Toc417648934"/>
      <w:bookmarkStart w:id="924" w:name="_Toc440355025"/>
      <w:bookmarkStart w:id="925" w:name="_Toc440375356"/>
      <w:bookmarkStart w:id="926" w:name="_Toc458432942"/>
      <w:bookmarkStart w:id="927" w:name="_Toc458515694"/>
      <w:r w:rsidRPr="000706F2">
        <w:rPr>
          <w:i w:val="0"/>
          <w:lang w:val="sk-SK"/>
        </w:rPr>
        <w:t>Informácia o horizontálnych princípoch</w:t>
      </w:r>
      <w:bookmarkEnd w:id="922"/>
      <w:bookmarkEnd w:id="923"/>
      <w:bookmarkEnd w:id="924"/>
      <w:bookmarkEnd w:id="925"/>
      <w:bookmarkEnd w:id="926"/>
      <w:bookmarkEnd w:id="927"/>
    </w:p>
    <w:p w:rsidR="00BF05F9" w:rsidRPr="000706F2" w:rsidDel="003950CB" w:rsidRDefault="00BF05F9" w:rsidP="000F10EC">
      <w:pPr>
        <w:pStyle w:val="BodyText1"/>
        <w:jc w:val="both"/>
        <w:rPr>
          <w:del w:id="928" w:author="Zuzana Hušeková" w:date="2017-01-31T08:10:00Z"/>
          <w:bCs/>
          <w:szCs w:val="19"/>
          <w:lang w:val="sk-SK"/>
        </w:rPr>
      </w:pPr>
      <w:bookmarkStart w:id="929" w:name="_Toc417648935"/>
      <w:del w:id="930" w:author="Zuzana Hušeková" w:date="2017-01-31T08:10:00Z">
        <w:r w:rsidRPr="000706F2" w:rsidDel="003950CB">
          <w:rPr>
            <w:szCs w:val="19"/>
            <w:lang w:val="sk-SK"/>
          </w:rPr>
          <w:delText>V procese prípravy Partnerskej dohody boli identifikované 3 horizontálne princípy</w:delText>
        </w:r>
        <w:r w:rsidR="00200D3C" w:rsidRPr="000706F2" w:rsidDel="003950CB">
          <w:rPr>
            <w:szCs w:val="19"/>
            <w:lang w:val="sk-SK"/>
          </w:rPr>
          <w:delText xml:space="preserve"> (ďalej „HP“)</w:delText>
        </w:r>
        <w:r w:rsidRPr="000706F2" w:rsidDel="003950CB">
          <w:rPr>
            <w:szCs w:val="19"/>
            <w:lang w:val="sk-SK"/>
          </w:rPr>
          <w:delText>:</w:delText>
        </w:r>
        <w:r w:rsidR="00200D3C" w:rsidRPr="000706F2" w:rsidDel="003950CB">
          <w:rPr>
            <w:szCs w:val="19"/>
            <w:lang w:val="sk-SK"/>
          </w:rPr>
          <w:delText xml:space="preserve"> </w:delText>
        </w:r>
        <w:r w:rsidR="00162CD8" w:rsidRPr="000706F2" w:rsidDel="003950CB">
          <w:rPr>
            <w:szCs w:val="19"/>
            <w:lang w:val="sk-SK"/>
          </w:rPr>
          <w:br/>
        </w:r>
        <w:r w:rsidR="00200D3C" w:rsidRPr="000706F2" w:rsidDel="003950CB">
          <w:rPr>
            <w:szCs w:val="19"/>
            <w:lang w:val="sk-SK"/>
          </w:rPr>
          <w:delText xml:space="preserve">HP </w:delText>
        </w:r>
        <w:r w:rsidRPr="000706F2" w:rsidDel="003950CB">
          <w:rPr>
            <w:bCs/>
            <w:szCs w:val="19"/>
            <w:lang w:val="sk-SK"/>
          </w:rPr>
          <w:delText>Udržateľný rozvoj,</w:delText>
        </w:r>
        <w:r w:rsidRPr="000706F2" w:rsidDel="003950CB">
          <w:rPr>
            <w:szCs w:val="19"/>
            <w:lang w:val="sk-SK"/>
          </w:rPr>
          <w:delText xml:space="preserve"> </w:delText>
        </w:r>
        <w:r w:rsidR="00200D3C" w:rsidRPr="000706F2" w:rsidDel="003950CB">
          <w:rPr>
            <w:szCs w:val="19"/>
            <w:lang w:val="sk-SK"/>
          </w:rPr>
          <w:delText xml:space="preserve">HP </w:delText>
        </w:r>
        <w:r w:rsidRPr="000706F2" w:rsidDel="003950CB">
          <w:rPr>
            <w:bCs/>
            <w:szCs w:val="19"/>
            <w:lang w:val="sk-SK"/>
          </w:rPr>
          <w:delText xml:space="preserve">Rovnosť </w:delText>
        </w:r>
        <w:r w:rsidR="0013501F" w:rsidRPr="000706F2" w:rsidDel="003950CB">
          <w:rPr>
            <w:bCs/>
            <w:szCs w:val="19"/>
            <w:lang w:val="sk-SK"/>
          </w:rPr>
          <w:delText>mužov</w:delText>
        </w:r>
        <w:r w:rsidRPr="000706F2" w:rsidDel="003950CB">
          <w:rPr>
            <w:bCs/>
            <w:szCs w:val="19"/>
            <w:lang w:val="sk-SK"/>
          </w:rPr>
          <w:delText xml:space="preserve"> a </w:delText>
        </w:r>
        <w:r w:rsidR="0013501F" w:rsidRPr="000706F2" w:rsidDel="003950CB">
          <w:rPr>
            <w:bCs/>
            <w:szCs w:val="19"/>
            <w:lang w:val="sk-SK"/>
          </w:rPr>
          <w:delText>žien</w:delText>
        </w:r>
        <w:r w:rsidRPr="000706F2" w:rsidDel="003950CB">
          <w:rPr>
            <w:bCs/>
            <w:szCs w:val="19"/>
            <w:lang w:val="sk-SK"/>
          </w:rPr>
          <w:delText xml:space="preserve"> a</w:delText>
        </w:r>
        <w:r w:rsidR="00200D3C" w:rsidRPr="000706F2" w:rsidDel="003950CB">
          <w:rPr>
            <w:bCs/>
            <w:szCs w:val="19"/>
            <w:lang w:val="sk-SK"/>
          </w:rPr>
          <w:delText xml:space="preserve"> HP </w:delText>
        </w:r>
        <w:r w:rsidRPr="000706F2" w:rsidDel="003950CB">
          <w:rPr>
            <w:bCs/>
            <w:szCs w:val="19"/>
            <w:lang w:val="sk-SK"/>
          </w:rPr>
          <w:delText>Nediskriminácia</w:delText>
        </w:r>
        <w:bookmarkEnd w:id="929"/>
        <w:r w:rsidRPr="000706F2" w:rsidDel="003950CB">
          <w:rPr>
            <w:szCs w:val="19"/>
            <w:lang w:val="sk-SK"/>
          </w:rPr>
          <w:delText>.</w:delText>
        </w:r>
      </w:del>
    </w:p>
    <w:p w:rsidR="00F930E2" w:rsidRPr="000706F2" w:rsidDel="003950CB" w:rsidRDefault="0013501F" w:rsidP="000F10EC">
      <w:pPr>
        <w:spacing w:before="120" w:after="120" w:line="288" w:lineRule="auto"/>
        <w:jc w:val="both"/>
        <w:rPr>
          <w:del w:id="931" w:author="Zuzana Hušeková" w:date="2017-01-31T08:10:00Z"/>
          <w:sz w:val="19"/>
          <w:szCs w:val="19"/>
          <w:lang w:val="sk-SK"/>
        </w:rPr>
      </w:pPr>
      <w:del w:id="932" w:author="Zuzana Hušeková" w:date="2017-01-31T08:10:00Z">
        <w:r w:rsidRPr="000706F2" w:rsidDel="003950CB">
          <w:rPr>
            <w:sz w:val="19"/>
            <w:szCs w:val="19"/>
            <w:lang w:val="sk-SK"/>
          </w:rPr>
          <w:delText>Dodržiavanie efektívneho systému uplatňovania HP v rámci EŠIF zabezpečujú gestori HP. Úlohy gestora HP Udržateľný rozvoj plní ÚV SR, úlohy gestora HP rovnosť muž</w:delText>
        </w:r>
        <w:r w:rsidR="00F930E2" w:rsidRPr="000706F2" w:rsidDel="003950CB">
          <w:rPr>
            <w:sz w:val="19"/>
            <w:szCs w:val="19"/>
            <w:lang w:val="sk-SK"/>
          </w:rPr>
          <w:delText>ov</w:delText>
        </w:r>
        <w:r w:rsidRPr="000706F2" w:rsidDel="003950CB">
          <w:rPr>
            <w:sz w:val="19"/>
            <w:szCs w:val="19"/>
            <w:lang w:val="sk-SK"/>
          </w:rPr>
          <w:delText xml:space="preserve"> a ž</w:delText>
        </w:r>
        <w:r w:rsidR="00F930E2" w:rsidRPr="000706F2" w:rsidDel="003950CB">
          <w:rPr>
            <w:sz w:val="19"/>
            <w:szCs w:val="19"/>
            <w:lang w:val="sk-SK"/>
          </w:rPr>
          <w:delText>i</w:delText>
        </w:r>
        <w:r w:rsidRPr="000706F2" w:rsidDel="003950CB">
          <w:rPr>
            <w:sz w:val="19"/>
            <w:szCs w:val="19"/>
            <w:lang w:val="sk-SK"/>
          </w:rPr>
          <w:delText>en a</w:delText>
        </w:r>
        <w:r w:rsidR="00F930E2" w:rsidRPr="000706F2" w:rsidDel="003950CB">
          <w:rPr>
            <w:sz w:val="19"/>
            <w:szCs w:val="19"/>
            <w:lang w:val="sk-SK"/>
          </w:rPr>
          <w:delText xml:space="preserve"> HP</w:delText>
        </w:r>
        <w:r w:rsidRPr="000706F2" w:rsidDel="003950CB">
          <w:rPr>
            <w:sz w:val="19"/>
            <w:szCs w:val="19"/>
            <w:lang w:val="sk-SK"/>
          </w:rPr>
          <w:delText xml:space="preserve"> nediskriminácia plní</w:delText>
        </w:r>
        <w:r w:rsidR="00054302" w:rsidRPr="000706F2" w:rsidDel="003950CB">
          <w:rPr>
            <w:sz w:val="19"/>
            <w:szCs w:val="19"/>
            <w:lang w:val="sk-SK"/>
          </w:rPr>
          <w:br/>
        </w:r>
        <w:r w:rsidRPr="000706F2" w:rsidDel="003950CB">
          <w:rPr>
            <w:sz w:val="19"/>
            <w:szCs w:val="19"/>
            <w:lang w:val="sk-SK"/>
          </w:rPr>
          <w:delText>M</w:delText>
        </w:r>
        <w:r w:rsidR="00303836" w:rsidRPr="000706F2" w:rsidDel="003950CB">
          <w:rPr>
            <w:sz w:val="19"/>
            <w:szCs w:val="19"/>
            <w:lang w:val="sk-SK"/>
          </w:rPr>
          <w:delText xml:space="preserve">inisterstvo práce, sociálnych vecí a rodiny </w:delText>
        </w:r>
        <w:r w:rsidR="00054302" w:rsidRPr="000706F2" w:rsidDel="003950CB">
          <w:rPr>
            <w:sz w:val="19"/>
            <w:szCs w:val="19"/>
            <w:lang w:val="sk-SK"/>
          </w:rPr>
          <w:delText xml:space="preserve"> </w:delText>
        </w:r>
        <w:r w:rsidRPr="000706F2" w:rsidDel="003950CB">
          <w:rPr>
            <w:sz w:val="19"/>
            <w:szCs w:val="19"/>
            <w:lang w:val="sk-SK"/>
          </w:rPr>
          <w:delText xml:space="preserve">SR. </w:delText>
        </w:r>
      </w:del>
    </w:p>
    <w:p w:rsidR="00F930E2" w:rsidRPr="000706F2" w:rsidDel="003950CB" w:rsidRDefault="00F930E2" w:rsidP="000F10EC">
      <w:pPr>
        <w:spacing w:before="120" w:after="120" w:line="288" w:lineRule="auto"/>
        <w:jc w:val="both"/>
        <w:rPr>
          <w:del w:id="933" w:author="Zuzana Hušeková" w:date="2017-01-31T08:10:00Z"/>
          <w:rFonts w:eastAsia="Times"/>
          <w:sz w:val="19"/>
          <w:szCs w:val="19"/>
          <w:lang w:val="sk-SK"/>
        </w:rPr>
      </w:pPr>
      <w:del w:id="934" w:author="Zuzana Hušeková" w:date="2017-01-31T08:10:00Z">
        <w:r w:rsidRPr="000706F2" w:rsidDel="003950CB">
          <w:rPr>
            <w:sz w:val="19"/>
            <w:szCs w:val="19"/>
            <w:lang w:val="sk-SK"/>
          </w:rPr>
          <w:delText>Na základe návrhu gestorov HP RO pre OP EVS zaradí medzi merateľné ukazovatele tie, ktorými sa zabezpečí sledovanie príspevku k napĺňaniu HP.</w:delText>
        </w:r>
        <w:r w:rsidRPr="000706F2" w:rsidDel="003950CB">
          <w:rPr>
            <w:rFonts w:eastAsia="Times"/>
            <w:sz w:val="19"/>
            <w:szCs w:val="19"/>
            <w:lang w:val="sk-SK"/>
          </w:rPr>
          <w:delText xml:space="preserve"> </w:delText>
        </w:r>
      </w:del>
    </w:p>
    <w:p w:rsidR="00F930E2" w:rsidRPr="000706F2" w:rsidDel="003950CB" w:rsidRDefault="00F930E2" w:rsidP="000F10EC">
      <w:pPr>
        <w:spacing w:before="120" w:after="120" w:line="288" w:lineRule="auto"/>
        <w:jc w:val="both"/>
        <w:rPr>
          <w:del w:id="935" w:author="Zuzana Hušeková" w:date="2017-01-31T08:10:00Z"/>
          <w:rFonts w:eastAsia="Times"/>
          <w:color w:val="000000"/>
          <w:sz w:val="19"/>
          <w:szCs w:val="19"/>
          <w:lang w:val="sk-SK"/>
        </w:rPr>
      </w:pPr>
      <w:del w:id="936" w:author="Zuzana Hušeková" w:date="2017-01-31T08:10:00Z">
        <w:r w:rsidRPr="000706F2" w:rsidDel="003950CB">
          <w:rPr>
            <w:rFonts w:eastAsia="Times"/>
            <w:sz w:val="19"/>
            <w:szCs w:val="19"/>
            <w:lang w:val="sk-SK"/>
          </w:rPr>
          <w:delText>Ak žiadateľ</w:delText>
        </w:r>
        <w:r w:rsidRPr="000706F2" w:rsidDel="003950CB">
          <w:rPr>
            <w:rFonts w:eastAsia="Times"/>
            <w:color w:val="000000"/>
            <w:sz w:val="19"/>
            <w:szCs w:val="19"/>
            <w:lang w:val="sk-SK"/>
          </w:rPr>
          <w:delText xml:space="preserve"> o NFP vo svojom projekte plánuje prispieť aj k napĺňaniu cieľov horizontálnych princípov, musí zadať zvolené merateľné ukazovatele aj v príslušných častiach ŽoNFP, týkajúcich sa horizontálnych princípov. Žiadateľ o NFP zároveň vyplní cieľovú/plánovanú hodnotu merateľného ukazovateľa HP rovnako, ako pri merateľných ukazovateľoch projektu. </w:delText>
        </w:r>
      </w:del>
    </w:p>
    <w:p w:rsidR="00390848" w:rsidRPr="000706F2" w:rsidDel="003950CB" w:rsidRDefault="00F930E2" w:rsidP="00F930E2">
      <w:pPr>
        <w:spacing w:before="120" w:after="120" w:line="288" w:lineRule="auto"/>
        <w:jc w:val="both"/>
        <w:rPr>
          <w:del w:id="937" w:author="Zuzana Hušeková" w:date="2017-01-31T08:10:00Z"/>
          <w:sz w:val="19"/>
          <w:szCs w:val="19"/>
          <w:lang w:val="sk-SK"/>
        </w:rPr>
      </w:pPr>
      <w:del w:id="938" w:author="Zuzana Hušeková" w:date="2017-01-31T08:10:00Z">
        <w:r w:rsidRPr="000706F2" w:rsidDel="003950CB">
          <w:rPr>
            <w:rFonts w:eastAsia="Times"/>
            <w:color w:val="000000"/>
            <w:sz w:val="19"/>
            <w:szCs w:val="19"/>
            <w:lang w:val="sk-SK"/>
          </w:rPr>
          <w:delText xml:space="preserve">Ak RO pre OP EVS </w:delText>
        </w:r>
        <w:r w:rsidR="00D87D56" w:rsidRPr="000706F2" w:rsidDel="003950CB">
          <w:rPr>
            <w:rFonts w:eastAsia="Times"/>
            <w:color w:val="000000"/>
            <w:sz w:val="19"/>
            <w:szCs w:val="19"/>
            <w:lang w:val="sk-SK"/>
          </w:rPr>
          <w:delText xml:space="preserve">stanoví HP pre výzvu/vyzvanie, </w:delText>
        </w:r>
        <w:r w:rsidRPr="000706F2" w:rsidDel="003950CB">
          <w:rPr>
            <w:rFonts w:eastAsia="Times"/>
            <w:color w:val="000000"/>
            <w:sz w:val="19"/>
            <w:szCs w:val="19"/>
            <w:lang w:val="sk-SK"/>
          </w:rPr>
          <w:delText>vyberie</w:delText>
        </w:r>
        <w:r w:rsidR="00D87D56" w:rsidRPr="000706F2" w:rsidDel="003950CB">
          <w:rPr>
            <w:rFonts w:eastAsia="Times"/>
            <w:color w:val="000000"/>
            <w:sz w:val="19"/>
            <w:szCs w:val="19"/>
            <w:lang w:val="sk-SK"/>
          </w:rPr>
          <w:delText xml:space="preserve"> aj</w:delText>
        </w:r>
        <w:r w:rsidRPr="000706F2" w:rsidDel="003950CB">
          <w:rPr>
            <w:rFonts w:eastAsia="Times"/>
            <w:color w:val="000000"/>
            <w:sz w:val="19"/>
            <w:szCs w:val="19"/>
            <w:lang w:val="sk-SK"/>
          </w:rPr>
          <w:delText xml:space="preserve"> relevantné ukazovatele HP s ohľadom na zameranie výzvy/vyzvania</w:delText>
        </w:r>
        <w:r w:rsidR="00D87D56" w:rsidRPr="000706F2" w:rsidDel="003950CB">
          <w:rPr>
            <w:rFonts w:eastAsia="Times"/>
            <w:color w:val="000000"/>
            <w:sz w:val="19"/>
            <w:szCs w:val="19"/>
            <w:lang w:val="sk-SK"/>
          </w:rPr>
          <w:delText xml:space="preserve">. Žiadateľ vyberie </w:delText>
        </w:r>
        <w:r w:rsidRPr="000706F2" w:rsidDel="003950CB">
          <w:rPr>
            <w:rFonts w:eastAsia="Times"/>
            <w:color w:val="000000"/>
            <w:sz w:val="19"/>
            <w:szCs w:val="19"/>
            <w:lang w:val="sk-SK"/>
          </w:rPr>
          <w:delText xml:space="preserve">vhodné ukazovatele </w:delText>
        </w:r>
        <w:r w:rsidR="00D87D56" w:rsidRPr="000706F2" w:rsidDel="003950CB">
          <w:rPr>
            <w:rFonts w:eastAsia="Times"/>
            <w:color w:val="000000"/>
            <w:sz w:val="19"/>
            <w:szCs w:val="19"/>
            <w:lang w:val="sk-SK"/>
          </w:rPr>
          <w:delText xml:space="preserve">len </w:delText>
        </w:r>
        <w:r w:rsidRPr="000706F2" w:rsidDel="003950CB">
          <w:rPr>
            <w:rFonts w:eastAsia="Times"/>
            <w:color w:val="000000"/>
            <w:sz w:val="19"/>
            <w:szCs w:val="19"/>
            <w:lang w:val="sk-SK"/>
          </w:rPr>
          <w:delText xml:space="preserve">z merateľných ukazovateľov definovaných v príslušnom vyzvaní/výzve. </w:delText>
        </w:r>
        <w:r w:rsidRPr="000706F2" w:rsidDel="003950CB">
          <w:rPr>
            <w:sz w:val="19"/>
            <w:szCs w:val="19"/>
            <w:lang w:val="sk-SK"/>
          </w:rPr>
          <w:delText>Po prijatí ŽoNFP vykoná RO pre OP EVS administratívne overenie, ktorého súčasťou je aj súlad s HP.</w:delText>
        </w:r>
        <w:r w:rsidR="00390848" w:rsidRPr="000706F2" w:rsidDel="003950CB">
          <w:rPr>
            <w:sz w:val="19"/>
            <w:szCs w:val="19"/>
            <w:lang w:val="sk-SK"/>
          </w:rPr>
          <w:delText xml:space="preserve"> </w:delText>
        </w:r>
        <w:r w:rsidR="00162CD8" w:rsidRPr="000706F2" w:rsidDel="003950CB">
          <w:rPr>
            <w:sz w:val="19"/>
            <w:szCs w:val="19"/>
            <w:lang w:val="sk-SK"/>
          </w:rPr>
          <w:delText xml:space="preserve">Účinné uplatňovanie HP v schvaľovacom procese je zabezpečené posúdením vylučujúcich  kritérií v odbornom hodnotení. </w:delText>
        </w:r>
      </w:del>
    </w:p>
    <w:p w:rsidR="0013501F" w:rsidRPr="000706F2" w:rsidDel="003950CB" w:rsidRDefault="00162CD8" w:rsidP="00162CD8">
      <w:pPr>
        <w:spacing w:line="288" w:lineRule="auto"/>
        <w:jc w:val="both"/>
        <w:rPr>
          <w:del w:id="939" w:author="Zuzana Hušeková" w:date="2017-01-31T08:10:00Z"/>
          <w:sz w:val="19"/>
          <w:szCs w:val="19"/>
          <w:lang w:val="sk-SK"/>
        </w:rPr>
      </w:pPr>
      <w:del w:id="940" w:author="Zuzana Hušeková" w:date="2017-01-31T08:10:00Z">
        <w:r w:rsidRPr="000706F2" w:rsidDel="003950CB">
          <w:rPr>
            <w:sz w:val="19"/>
            <w:szCs w:val="19"/>
            <w:lang w:val="sk-SK"/>
          </w:rPr>
          <w:delText>Proces monitorovania plnenia horizontálnych princípov</w:delText>
        </w:r>
        <w:r w:rsidR="00390848" w:rsidRPr="000706F2" w:rsidDel="003950CB">
          <w:rPr>
            <w:sz w:val="19"/>
            <w:szCs w:val="19"/>
            <w:lang w:val="sk-SK"/>
          </w:rPr>
          <w:delText xml:space="preserve"> bude </w:delText>
        </w:r>
        <w:r w:rsidRPr="000706F2" w:rsidDel="003950CB">
          <w:rPr>
            <w:sz w:val="19"/>
            <w:szCs w:val="19"/>
            <w:lang w:val="sk-SK"/>
          </w:rPr>
          <w:delText>na projektovej úrovni sledovaný prostredníctvom</w:delText>
        </w:r>
        <w:r w:rsidR="00390848" w:rsidRPr="000706F2" w:rsidDel="003950CB">
          <w:rPr>
            <w:sz w:val="19"/>
            <w:szCs w:val="19"/>
            <w:lang w:val="sk-SK"/>
          </w:rPr>
          <w:delText xml:space="preserve"> monitorovacích správ, ktorých súčasťou bude samostatný výstup obsahujúci informácie o horizontálnych</w:delText>
        </w:r>
        <w:r w:rsidRPr="000706F2" w:rsidDel="003950CB">
          <w:rPr>
            <w:sz w:val="19"/>
            <w:szCs w:val="19"/>
            <w:lang w:val="sk-SK"/>
          </w:rPr>
          <w:delText xml:space="preserve"> </w:delText>
        </w:r>
        <w:r w:rsidR="00390848" w:rsidRPr="000706F2" w:rsidDel="003950CB">
          <w:rPr>
            <w:sz w:val="19"/>
            <w:szCs w:val="19"/>
            <w:lang w:val="sk-SK"/>
          </w:rPr>
          <w:delText xml:space="preserve"> princípoch (t. j. popisom vykonaných aktivít, ich výsledkov a vyhodnotením ich príspevku k dosahovaniu stanovených cieľov horizontálnych princípov).</w:delText>
        </w:r>
        <w:r w:rsidRPr="000706F2" w:rsidDel="003950CB">
          <w:rPr>
            <w:sz w:val="19"/>
            <w:szCs w:val="19"/>
            <w:lang w:val="sk-SK"/>
          </w:rPr>
          <w:delText xml:space="preserve">  </w:delText>
        </w:r>
      </w:del>
    </w:p>
    <w:p w:rsidR="00D86ED1" w:rsidRPr="000706F2" w:rsidDel="003950CB" w:rsidRDefault="00200D3C" w:rsidP="003868A0">
      <w:pPr>
        <w:spacing w:before="120" w:after="120" w:line="288" w:lineRule="auto"/>
        <w:jc w:val="both"/>
        <w:rPr>
          <w:del w:id="941" w:author="Zuzana Hušeková" w:date="2017-01-31T08:10:00Z"/>
          <w:sz w:val="19"/>
          <w:szCs w:val="19"/>
          <w:lang w:val="sk-SK"/>
        </w:rPr>
      </w:pPr>
      <w:del w:id="942" w:author="Zuzana Hušeková" w:date="2017-01-31T08:10:00Z">
        <w:r w:rsidRPr="000706F2" w:rsidDel="003950CB">
          <w:rPr>
            <w:b/>
            <w:sz w:val="19"/>
            <w:szCs w:val="19"/>
            <w:lang w:val="sk-SK"/>
          </w:rPr>
          <w:delText xml:space="preserve">HP </w:delText>
        </w:r>
        <w:r w:rsidR="00D86ED1" w:rsidRPr="000706F2" w:rsidDel="003950CB">
          <w:rPr>
            <w:b/>
            <w:sz w:val="19"/>
            <w:szCs w:val="19"/>
            <w:lang w:val="sk-SK"/>
          </w:rPr>
          <w:delText xml:space="preserve">Udržateľný rozvoj </w:delText>
        </w:r>
        <w:r w:rsidR="00D86ED1" w:rsidRPr="000706F2" w:rsidDel="003950CB">
          <w:rPr>
            <w:sz w:val="19"/>
            <w:szCs w:val="19"/>
            <w:lang w:val="sk-SK"/>
          </w:rPr>
          <w:delText>(„UR“) môžeme považovať za rozvoj, ktorý dáva súčasným i budúcim generáciám možnosť uspokojiť základné ľudské potreby bez zníženia rozmanitosti a zachovania si prirodzenej funkcie ekosystémov.</w:delText>
        </w:r>
      </w:del>
    </w:p>
    <w:p w:rsidR="00D86ED1" w:rsidRPr="000706F2" w:rsidDel="003950CB" w:rsidRDefault="00D86ED1" w:rsidP="003868A0">
      <w:pPr>
        <w:spacing w:before="120" w:after="120" w:line="288" w:lineRule="auto"/>
        <w:jc w:val="both"/>
        <w:rPr>
          <w:del w:id="943" w:author="Zuzana Hušeková" w:date="2017-01-31T08:10:00Z"/>
          <w:sz w:val="19"/>
          <w:szCs w:val="19"/>
          <w:lang w:val="sk-SK"/>
        </w:rPr>
      </w:pPr>
      <w:del w:id="944" w:author="Zuzana Hušeková" w:date="2017-01-31T08:10:00Z">
        <w:r w:rsidRPr="000706F2" w:rsidDel="003950CB">
          <w:rPr>
            <w:sz w:val="19"/>
            <w:szCs w:val="19"/>
            <w:lang w:val="sk-SK"/>
          </w:rPr>
          <w:delText>Hlavným cieľom horizontálneho princípu</w:delText>
        </w:r>
        <w:r w:rsidR="003868A0" w:rsidRPr="000706F2" w:rsidDel="003950CB">
          <w:rPr>
            <w:sz w:val="19"/>
            <w:szCs w:val="19"/>
            <w:lang w:val="sk-SK"/>
          </w:rPr>
          <w:delText xml:space="preserve"> </w:delText>
        </w:r>
        <w:r w:rsidRPr="000706F2" w:rsidDel="003950CB">
          <w:rPr>
            <w:sz w:val="19"/>
            <w:szCs w:val="19"/>
            <w:lang w:val="sk-SK"/>
          </w:rPr>
          <w:delText>je zabezpečenie podmienok na trvalo udržateľný rozvoj tak, aby každé opatrenie podporené z verejných financií podporovalo vo všetkých aspektoch environmentálny, ekonomický a sociálne udržateľný rast. Programy spolufinancované z EŠIF musia dodržiavať aj horizontálny princíp udržateľného rozvoja. Základom udržateľného rozvoja sú tri piliere, a to environmentálny, ekonomický a sociálny. Hlavným cieľom horizontálneho princípu udržateľný rozvoj bude zabezpečenie environmentálnej, sociálnej a ekonomickej udržateľnosti rastu s osobitným dôrazom na ochranu a zlepšenie životného prostredia pri zohľadnení zásady „znečisťovateľ platí“. Uvedené tri piliere udržateľného rozvoja budú špecifickými cieľmi HP. Tie sa budú ďalej členiť na čiastkové ciele, ktoré budú zahŕňať vecne príslušné tematické ciele stanovené pre EŠIF 2014 – 2020.</w:delText>
        </w:r>
      </w:del>
    </w:p>
    <w:p w:rsidR="00D86ED1" w:rsidRPr="000706F2" w:rsidDel="003950CB" w:rsidRDefault="00D86ED1" w:rsidP="003868A0">
      <w:pPr>
        <w:spacing w:before="120" w:after="120" w:line="288" w:lineRule="auto"/>
        <w:jc w:val="both"/>
        <w:rPr>
          <w:del w:id="945" w:author="Zuzana Hušeková" w:date="2017-01-31T08:10:00Z"/>
          <w:rFonts w:cs="Arial"/>
          <w:sz w:val="19"/>
          <w:szCs w:val="19"/>
          <w:lang w:val="sk-SK"/>
        </w:rPr>
      </w:pPr>
      <w:del w:id="946" w:author="Zuzana Hušeková" w:date="2017-01-31T08:10:00Z">
        <w:r w:rsidRPr="000706F2" w:rsidDel="003950CB">
          <w:rPr>
            <w:sz w:val="19"/>
            <w:szCs w:val="19"/>
            <w:lang w:val="sk-SK"/>
          </w:rPr>
          <w:delText>Z hľadiska horizontálneho princípu udržateľného rozvoja je OP EVS zameraný na zabezpečenie prístupu k otvoreným, cenovo dostupným, kvalitným službám pre občano</w:delText>
        </w:r>
        <w:r w:rsidR="00AD5CE7" w:rsidRPr="000706F2" w:rsidDel="003950CB">
          <w:rPr>
            <w:sz w:val="19"/>
            <w:szCs w:val="19"/>
            <w:lang w:val="sk-SK"/>
          </w:rPr>
          <w:delText>v a podnikateľov na efektívnu verejnú správu (ďalej len „VS“)</w:delText>
        </w:r>
        <w:r w:rsidRPr="000706F2" w:rsidDel="003950CB">
          <w:rPr>
            <w:sz w:val="19"/>
            <w:szCs w:val="19"/>
            <w:lang w:val="sk-SK"/>
          </w:rPr>
          <w:delText xml:space="preserve"> a podporu zeleného verejného obstarávania.</w:delText>
        </w:r>
      </w:del>
    </w:p>
    <w:p w:rsidR="003950CB" w:rsidRPr="003950CB" w:rsidRDefault="003950CB" w:rsidP="003950CB">
      <w:pPr>
        <w:pStyle w:val="BodyText1"/>
        <w:jc w:val="both"/>
        <w:rPr>
          <w:ins w:id="947" w:author="Zuzana Hušeková" w:date="2017-01-31T08:10:00Z"/>
          <w:rFonts w:asciiTheme="minorHAnsi" w:hAnsiTheme="minorHAnsi"/>
          <w:bCs/>
          <w:szCs w:val="19"/>
          <w:lang w:val="sk-SK"/>
        </w:rPr>
      </w:pPr>
      <w:ins w:id="948" w:author="Zuzana Hušeková" w:date="2017-01-31T08:10:00Z">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ins>
    </w:p>
    <w:p w:rsidR="003950CB" w:rsidRPr="003950CB" w:rsidRDefault="003950CB" w:rsidP="003950CB">
      <w:pPr>
        <w:spacing w:before="120" w:after="120" w:line="288" w:lineRule="auto"/>
        <w:jc w:val="both"/>
        <w:rPr>
          <w:ins w:id="949" w:author="Zuzana Hušeková" w:date="2017-01-31T08:10:00Z"/>
          <w:sz w:val="19"/>
          <w:szCs w:val="19"/>
          <w:lang w:val="sk-SK"/>
        </w:rPr>
      </w:pPr>
      <w:ins w:id="950" w:author="Zuzana Hušeková" w:date="2017-01-31T08:10:00Z">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ins>
    </w:p>
    <w:p w:rsidR="003950CB" w:rsidRPr="003950CB" w:rsidRDefault="003950CB" w:rsidP="003950CB">
      <w:pPr>
        <w:spacing w:before="120" w:after="120" w:line="288" w:lineRule="auto"/>
        <w:jc w:val="both"/>
        <w:rPr>
          <w:ins w:id="951" w:author="Zuzana Hušeková" w:date="2017-01-31T08:10:00Z"/>
          <w:sz w:val="19"/>
          <w:szCs w:val="19"/>
          <w:lang w:val="sk-SK"/>
        </w:rPr>
      </w:pPr>
      <w:ins w:id="952" w:author="Zuzana Hušeková" w:date="2017-01-31T08:10:00Z">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100"/>
        </w:r>
      </w:ins>
    </w:p>
    <w:p w:rsidR="003950CB" w:rsidRPr="003950CB" w:rsidRDefault="003950CB" w:rsidP="003950CB">
      <w:pPr>
        <w:spacing w:before="120" w:after="120" w:line="288" w:lineRule="auto"/>
        <w:jc w:val="both"/>
        <w:rPr>
          <w:ins w:id="957" w:author="Zuzana Hušeková" w:date="2017-01-31T08:10:00Z"/>
          <w:sz w:val="19"/>
          <w:szCs w:val="19"/>
          <w:lang w:val="sk-SK"/>
        </w:rPr>
      </w:pPr>
      <w:ins w:id="958" w:author="Zuzana Hušeková" w:date="2017-01-31T08:10:00Z">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ins>
    </w:p>
    <w:p w:rsidR="003950CB" w:rsidRPr="003950CB" w:rsidRDefault="003950CB" w:rsidP="003950CB">
      <w:pPr>
        <w:spacing w:before="120" w:after="120" w:line="288" w:lineRule="auto"/>
        <w:jc w:val="both"/>
        <w:rPr>
          <w:ins w:id="959" w:author="Zuzana Hušeková" w:date="2017-01-31T08:10:00Z"/>
          <w:rFonts w:eastAsia="Times"/>
          <w:color w:val="000000"/>
          <w:sz w:val="19"/>
          <w:szCs w:val="19"/>
          <w:lang w:val="sk-SK"/>
        </w:rPr>
      </w:pPr>
      <w:ins w:id="960" w:author="Zuzana Hušeková" w:date="2017-01-31T08:10:00Z">
        <w:r w:rsidRPr="003950CB">
          <w:rPr>
            <w:sz w:val="19"/>
            <w:szCs w:val="19"/>
            <w:lang w:val="sk-SK"/>
          </w:rPr>
          <w:t>Ukazovatele sú dôležitým nástrojom monitorovania príspevku k HP. Na základe návrhu gestorov HP zaraďuje RO pre OP EVS medzi merateľné ukazovatele tie, ktorými sa zabezpečí sledovanie príspevku k napĺňaniu HP.</w:t>
        </w:r>
        <w:r w:rsidRPr="003950CB">
          <w:rPr>
            <w:rFonts w:eastAsia="Times"/>
            <w:sz w:val="19"/>
            <w:szCs w:val="19"/>
            <w:lang w:val="sk-SK"/>
          </w:rPr>
          <w:t xml:space="preserve">  </w:t>
        </w:r>
        <w:r w:rsidRPr="003950CB">
          <w:rPr>
            <w:rFonts w:eastAsia="Times"/>
            <w:color w:val="000000"/>
            <w:sz w:val="19"/>
            <w:szCs w:val="19"/>
            <w:lang w:val="sk-SK"/>
          </w:rPr>
          <w:t xml:space="preserve">RO pre OP EVS  vo výzve/vyzvaní  uvedie aj relevantné ukazovatele HP s ohľadom na zameranie výzvy/vyzvania. Žiadateľ vyberie vhodné ukazovatele len z merateľných ukazovateľov definovaných v príslušnom vyzvaní/výzve, resp. ukazovatele sa v žiadosti o NFP automaticky zobrazia na základe aktivít projektu, ktoré si žiadateľ vybral. </w:t>
        </w:r>
      </w:ins>
    </w:p>
    <w:p w:rsidR="003950CB" w:rsidRPr="003950CB" w:rsidRDefault="003950CB" w:rsidP="003950CB">
      <w:pPr>
        <w:spacing w:before="120" w:after="120" w:line="288" w:lineRule="auto"/>
        <w:jc w:val="both"/>
        <w:rPr>
          <w:ins w:id="961" w:author="Zuzana Hušeková" w:date="2017-01-31T08:10:00Z"/>
          <w:sz w:val="19"/>
          <w:szCs w:val="19"/>
          <w:lang w:val="sk-SK"/>
        </w:rPr>
      </w:pPr>
      <w:ins w:id="962" w:author="Zuzana Hušeková" w:date="2017-01-31T08:10:00Z">
        <w:r w:rsidRPr="003950CB">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ins>
    </w:p>
    <w:p w:rsidR="003950CB" w:rsidRPr="003950CB" w:rsidRDefault="003950CB" w:rsidP="003950CB">
      <w:pPr>
        <w:spacing w:line="288" w:lineRule="auto"/>
        <w:jc w:val="both"/>
        <w:rPr>
          <w:ins w:id="963" w:author="Zuzana Hušeková" w:date="2017-01-31T08:10:00Z"/>
          <w:sz w:val="19"/>
          <w:szCs w:val="19"/>
          <w:lang w:val="sk-SK"/>
        </w:rPr>
      </w:pPr>
      <w:ins w:id="964" w:author="Zuzana Hušeková" w:date="2017-01-31T08:10:00Z">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ins>
    </w:p>
    <w:p w:rsidR="003950CB" w:rsidRPr="003950CB" w:rsidRDefault="003950CB" w:rsidP="003950CB">
      <w:pPr>
        <w:spacing w:before="120" w:after="120" w:line="288" w:lineRule="auto"/>
        <w:jc w:val="both"/>
        <w:rPr>
          <w:ins w:id="965" w:author="Zuzana Hušeková" w:date="2017-01-31T08:10:00Z"/>
          <w:sz w:val="19"/>
          <w:szCs w:val="19"/>
          <w:lang w:val="sk-SK"/>
        </w:rPr>
      </w:pPr>
      <w:ins w:id="966" w:author="Zuzana Hušeková" w:date="2017-01-31T08:10:00Z">
        <w:r w:rsidRPr="003950CB">
          <w:rPr>
            <w:b/>
            <w:sz w:val="19"/>
            <w:szCs w:val="19"/>
            <w:lang w:val="sk-SK"/>
          </w:rPr>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ins>
    </w:p>
    <w:p w:rsidR="003950CB" w:rsidRPr="003950CB" w:rsidRDefault="003950CB" w:rsidP="003950CB">
      <w:pPr>
        <w:spacing w:before="120" w:after="120" w:line="288" w:lineRule="auto"/>
        <w:jc w:val="both"/>
        <w:rPr>
          <w:ins w:id="967" w:author="Zuzana Hušeková" w:date="2017-01-31T08:10:00Z"/>
          <w:rFonts w:eastAsia="Times"/>
          <w:sz w:val="19"/>
          <w:szCs w:val="19"/>
          <w:lang w:val="sk-SK"/>
        </w:rPr>
      </w:pPr>
      <w:ins w:id="968" w:author="Zuzana Hušeková" w:date="2017-01-31T08:10:00Z">
        <w:r w:rsidRPr="003950CB">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ins>
    </w:p>
    <w:p w:rsidR="003950CB" w:rsidRPr="003950CB" w:rsidRDefault="003950CB" w:rsidP="003950CB">
      <w:pPr>
        <w:spacing w:before="120" w:after="120" w:line="288" w:lineRule="auto"/>
        <w:jc w:val="both"/>
        <w:rPr>
          <w:ins w:id="969" w:author="Zuzana Hušeková" w:date="2017-01-31T08:10:00Z"/>
          <w:rFonts w:eastAsia="Times"/>
          <w:sz w:val="19"/>
          <w:szCs w:val="19"/>
          <w:lang w:val="sk-SK"/>
        </w:rPr>
      </w:pPr>
      <w:ins w:id="970" w:author="Zuzana Hušeková" w:date="2017-01-31T08:10:00Z">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ins>
    </w:p>
    <w:p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rsidR="00D86ED1" w:rsidRPr="000706F2" w:rsidRDefault="0013501F" w:rsidP="003868A0">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rsidR="00F220F5" w:rsidRPr="000706F2" w:rsidRDefault="00F220F5" w:rsidP="00062A9E">
      <w:pPr>
        <w:pStyle w:val="Nadpis1"/>
        <w:numPr>
          <w:ilvl w:val="0"/>
          <w:numId w:val="29"/>
        </w:numPr>
        <w:spacing w:after="480" w:line="288" w:lineRule="auto"/>
        <w:rPr>
          <w:i w:val="0"/>
          <w:lang w:val="sk-SK"/>
        </w:rPr>
      </w:pPr>
      <w:bookmarkStart w:id="971" w:name="_Toc417648936"/>
      <w:bookmarkStart w:id="972" w:name="_Toc417132522"/>
      <w:bookmarkStart w:id="973" w:name="_Toc417648937"/>
      <w:bookmarkStart w:id="974" w:name="_Toc440355026"/>
      <w:bookmarkStart w:id="975" w:name="_Toc440375357"/>
      <w:bookmarkStart w:id="976" w:name="_Toc458432943"/>
      <w:bookmarkStart w:id="977" w:name="_Toc458515695"/>
      <w:bookmarkEnd w:id="971"/>
      <w:r w:rsidRPr="000706F2">
        <w:rPr>
          <w:i w:val="0"/>
          <w:lang w:val="sk-SK"/>
        </w:rPr>
        <w:t>Uzavretie zmluvy o </w:t>
      </w:r>
      <w:r w:rsidR="003C3D5D" w:rsidRPr="000706F2">
        <w:rPr>
          <w:i w:val="0"/>
          <w:lang w:val="sk-SK"/>
        </w:rPr>
        <w:t>NFP</w:t>
      </w:r>
      <w:bookmarkEnd w:id="972"/>
      <w:bookmarkEnd w:id="973"/>
      <w:bookmarkEnd w:id="974"/>
      <w:bookmarkEnd w:id="975"/>
      <w:bookmarkEnd w:id="976"/>
      <w:bookmarkEnd w:id="977"/>
    </w:p>
    <w:p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ŽoNFP.</w:t>
      </w:r>
    </w:p>
    <w:p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r w:rsidR="000A7D06" w:rsidRPr="000706F2">
        <w:rPr>
          <w:rFonts w:ascii="Arial" w:hAnsi="Arial" w:cs="Arial"/>
          <w:sz w:val="19"/>
          <w:szCs w:val="19"/>
          <w:lang w:val="sk-SK"/>
        </w:rPr>
        <w:t xml:space="preserve">ŽoNFP </w:t>
      </w:r>
      <w:r w:rsidRPr="000706F2">
        <w:rPr>
          <w:rFonts w:ascii="Arial" w:hAnsi="Arial" w:cs="Arial"/>
          <w:sz w:val="19"/>
          <w:szCs w:val="19"/>
          <w:lang w:val="sk-SK"/>
        </w:rPr>
        <w:t xml:space="preserve">nadobudlo právoplatnosť; </w:t>
      </w:r>
    </w:p>
    <w:p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rsidR="00F220F5" w:rsidRPr="000706F2" w:rsidRDefault="00F220F5" w:rsidP="007F7349">
      <w:pPr>
        <w:spacing w:line="288" w:lineRule="auto"/>
        <w:rPr>
          <w:rFonts w:ascii="Arial" w:hAnsi="Arial" w:cs="Arial"/>
          <w:b/>
          <w:sz w:val="19"/>
          <w:szCs w:val="19"/>
          <w:lang w:val="sk-SK"/>
        </w:rPr>
      </w:pPr>
    </w:p>
    <w:p w:rsidR="00C109CC"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práva a povinnosti sú upravené rozhodnutím o schválení ŽoNFP</w:t>
      </w:r>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4B4CA2" w:rsidRPr="000706F2">
        <w:rPr>
          <w:rFonts w:ascii="Arial" w:hAnsi="Arial" w:cs="Arial"/>
          <w:sz w:val="19"/>
          <w:szCs w:val="19"/>
          <w:lang w:val="sk-SK"/>
        </w:rPr>
        <w:t>Takýto dokument sa stáva platným a účinným jeho podpisom, nie je potrebné jeho zverejnenie.</w:t>
      </w:r>
    </w:p>
    <w:p w:rsidR="0050401D" w:rsidRDefault="0050401D" w:rsidP="00C109CC">
      <w:pPr>
        <w:spacing w:line="288" w:lineRule="auto"/>
        <w:jc w:val="both"/>
        <w:rPr>
          <w:rFonts w:ascii="Arial" w:hAnsi="Arial" w:cs="Arial"/>
          <w:sz w:val="19"/>
          <w:szCs w:val="19"/>
          <w:lang w:val="sk-SK"/>
        </w:rPr>
      </w:pPr>
    </w:p>
    <w:p w:rsidR="0050401D" w:rsidRPr="000706F2" w:rsidRDefault="0050401D" w:rsidP="00C109CC">
      <w:pPr>
        <w:spacing w:line="288" w:lineRule="auto"/>
        <w:jc w:val="both"/>
        <w:rPr>
          <w:rFonts w:ascii="Arial" w:hAnsi="Arial" w:cs="Arial"/>
          <w:sz w:val="19"/>
          <w:szCs w:val="19"/>
          <w:lang w:val="sk-SK"/>
        </w:rPr>
      </w:pPr>
    </w:p>
    <w:p w:rsidR="0081131A" w:rsidRPr="000706F2" w:rsidRDefault="00F220F5" w:rsidP="00062A9E">
      <w:pPr>
        <w:pStyle w:val="Nadpis1"/>
        <w:numPr>
          <w:ilvl w:val="0"/>
          <w:numId w:val="29"/>
        </w:numPr>
        <w:spacing w:after="480" w:line="288" w:lineRule="auto"/>
        <w:rPr>
          <w:i w:val="0"/>
          <w:lang w:val="sk-SK"/>
        </w:rPr>
      </w:pPr>
      <w:bookmarkStart w:id="978" w:name="_Toc440355027"/>
      <w:bookmarkStart w:id="979" w:name="_Toc440374966"/>
      <w:bookmarkStart w:id="980" w:name="_Toc440634450"/>
      <w:bookmarkStart w:id="981" w:name="_Toc440355028"/>
      <w:bookmarkStart w:id="982" w:name="_Toc440374967"/>
      <w:bookmarkStart w:id="983" w:name="_Toc440634451"/>
      <w:bookmarkStart w:id="984" w:name="_Toc440355029"/>
      <w:bookmarkStart w:id="985" w:name="_Toc440374968"/>
      <w:bookmarkStart w:id="986" w:name="_Toc440634452"/>
      <w:bookmarkStart w:id="987" w:name="_Toc440355030"/>
      <w:bookmarkStart w:id="988" w:name="_Toc440374969"/>
      <w:bookmarkStart w:id="989" w:name="_Toc440634453"/>
      <w:bookmarkStart w:id="990" w:name="_Toc440355031"/>
      <w:bookmarkStart w:id="991" w:name="_Toc440374970"/>
      <w:bookmarkStart w:id="992" w:name="_Toc440634454"/>
      <w:bookmarkStart w:id="993" w:name="_Toc440355032"/>
      <w:bookmarkStart w:id="994" w:name="_Toc440374971"/>
      <w:bookmarkStart w:id="995" w:name="_Toc440634455"/>
      <w:bookmarkStart w:id="996" w:name="_Toc440355033"/>
      <w:bookmarkStart w:id="997" w:name="_Toc440374972"/>
      <w:bookmarkStart w:id="998" w:name="_Toc440634456"/>
      <w:bookmarkStart w:id="999" w:name="_Toc440355034"/>
      <w:bookmarkStart w:id="1000" w:name="_Toc440374973"/>
      <w:bookmarkStart w:id="1001" w:name="_Toc440634457"/>
      <w:bookmarkStart w:id="1002" w:name="_Toc417132523"/>
      <w:bookmarkStart w:id="1003" w:name="_Toc417648938"/>
      <w:bookmarkStart w:id="1004" w:name="_Toc440355035"/>
      <w:bookmarkStart w:id="1005" w:name="_Toc440375358"/>
      <w:bookmarkStart w:id="1006" w:name="_Toc458432944"/>
      <w:bookmarkStart w:id="1007" w:name="_Toc458515696"/>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r w:rsidRPr="000706F2">
        <w:rPr>
          <w:i w:val="0"/>
          <w:lang w:val="sk-SK"/>
        </w:rPr>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1002"/>
      <w:bookmarkEnd w:id="1003"/>
      <w:bookmarkEnd w:id="1004"/>
      <w:bookmarkEnd w:id="1005"/>
      <w:bookmarkEnd w:id="1006"/>
      <w:bookmarkEnd w:id="1007"/>
    </w:p>
    <w:p w:rsidR="00FA7A4F" w:rsidRPr="00FA7A4F" w:rsidRDefault="00FA7A4F" w:rsidP="00FA7A4F">
      <w:pPr>
        <w:pStyle w:val="Nadpis2"/>
        <w:spacing w:line="480" w:lineRule="auto"/>
        <w:rPr>
          <w:rFonts w:ascii="Arial" w:hAnsi="Arial" w:cs="Arial"/>
          <w:b/>
          <w:szCs w:val="24"/>
          <w:lang w:val="sk-SK"/>
        </w:rPr>
      </w:pPr>
      <w:bookmarkStart w:id="1008" w:name="_Toc458515697"/>
      <w:r w:rsidRPr="00FA7A4F">
        <w:rPr>
          <w:rFonts w:ascii="Arial" w:hAnsi="Arial" w:cs="Arial"/>
          <w:b/>
          <w:szCs w:val="24"/>
          <w:lang w:val="sk-SK"/>
        </w:rPr>
        <w:t>7.1 Žiadateľ (potenciálny prijímateľ)</w:t>
      </w:r>
      <w:bookmarkEnd w:id="1008"/>
    </w:p>
    <w:p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rsidR="001545E4" w:rsidRDefault="001545E4" w:rsidP="00AC1F93">
      <w:pPr>
        <w:pStyle w:val="Nadpis2"/>
        <w:rPr>
          <w:b/>
          <w:lang w:val="sk-SK"/>
        </w:rPr>
      </w:pPr>
      <w:bookmarkStart w:id="1009" w:name="_Toc458515698"/>
    </w:p>
    <w:p w:rsidR="00FA7A4F" w:rsidRPr="00FA7A4F" w:rsidRDefault="00FA7A4F" w:rsidP="00FA7A4F">
      <w:pPr>
        <w:pStyle w:val="Nadpis2"/>
        <w:spacing w:line="480" w:lineRule="auto"/>
        <w:rPr>
          <w:b/>
          <w:lang w:val="sk-SK"/>
        </w:rPr>
      </w:pPr>
      <w:r w:rsidRPr="00FA7A4F">
        <w:rPr>
          <w:b/>
          <w:lang w:val="sk-SK"/>
        </w:rPr>
        <w:t>7.2 Na úrovni CKO</w:t>
      </w:r>
      <w:bookmarkEnd w:id="1009"/>
    </w:p>
    <w:p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ŽoNFP;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tematickom zameraní projektových zámerov/ŽoNFP;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spracovaní projektových zámerov/ŽoNFP (finančné a nefinančné aspekty);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rsidR="000706F2" w:rsidRPr="000706F2" w:rsidRDefault="000706F2" w:rsidP="00AC1F93">
      <w:pPr>
        <w:pStyle w:val="Bezriadkovania"/>
        <w:spacing w:before="120" w:after="120"/>
        <w:jc w:val="both"/>
        <w:rPr>
          <w:rFonts w:ascii="Arial" w:hAnsi="Arial" w:cs="Arial"/>
          <w:sz w:val="19"/>
          <w:szCs w:val="19"/>
          <w:lang w:val="sk-SK"/>
        </w:rPr>
      </w:pPr>
    </w:p>
    <w:p w:rsidR="009408CE" w:rsidRPr="00400B1E" w:rsidRDefault="00400B1E" w:rsidP="00551D65">
      <w:pPr>
        <w:pStyle w:val="Nadpis2"/>
        <w:spacing w:before="120" w:after="120" w:line="480" w:lineRule="auto"/>
        <w:rPr>
          <w:b/>
          <w:lang w:val="sk-SK"/>
        </w:rPr>
      </w:pPr>
      <w:bookmarkStart w:id="1010" w:name="_Toc440355038"/>
      <w:bookmarkStart w:id="1011" w:name="_Toc440375361"/>
      <w:bookmarkStart w:id="1012" w:name="_Toc458432947"/>
      <w:bookmarkStart w:id="1013" w:name="_Toc458515699"/>
      <w:r w:rsidRPr="00400B1E">
        <w:rPr>
          <w:b/>
          <w:lang w:val="sk-SK"/>
        </w:rPr>
        <w:t>7.3</w:t>
      </w:r>
      <w:r>
        <w:rPr>
          <w:b/>
          <w:lang w:val="sk-SK"/>
        </w:rPr>
        <w:tab/>
      </w:r>
      <w:r w:rsidR="009408CE" w:rsidRPr="00400B1E">
        <w:rPr>
          <w:b/>
          <w:lang w:val="sk-SK"/>
        </w:rPr>
        <w:t>Na úrovni RO</w:t>
      </w:r>
      <w:bookmarkEnd w:id="1010"/>
      <w:bookmarkEnd w:id="1011"/>
      <w:bookmarkEnd w:id="1012"/>
      <w:bookmarkEnd w:id="1013"/>
    </w:p>
    <w:p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ŽoNFP; </w:t>
      </w:r>
    </w:p>
    <w:p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opis postupov na preskúmanie žiadostí o financovanie a o príslušných lehotách; </w:t>
      </w:r>
    </w:p>
    <w:p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 xml:space="preserve">o aktuálnom stave čerpania finančných prostriedkov za OP v *.cvs alebo *.xml formáte, ktorý je aktualizovaný v mesačnom intervale;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o zozname projektov, ktorý je aktualizovaný v mesačnom intervale v *.cvs alebo *.xml formáte;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rsidR="00C75C5D" w:rsidRPr="000706F2" w:rsidRDefault="00C75C5D">
      <w:pPr>
        <w:rPr>
          <w:rFonts w:ascii="Arial" w:eastAsiaTheme="minorHAnsi" w:hAnsi="Arial" w:cs="Arial"/>
          <w:sz w:val="19"/>
          <w:szCs w:val="19"/>
          <w:lang w:val="sk-SK"/>
        </w:rPr>
      </w:pPr>
    </w:p>
    <w:p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1014" w:name="_Toc440372893"/>
      <w:bookmarkStart w:id="1015" w:name="_Toc440375362"/>
      <w:bookmarkStart w:id="1016" w:name="_Toc458432948"/>
      <w:bookmarkStart w:id="1017" w:name="_Toc458515700"/>
      <w:bookmarkStart w:id="1018" w:name="_Toc440355039"/>
      <w:r w:rsidRPr="000706F2">
        <w:rPr>
          <w:rFonts w:ascii="Arial" w:hAnsi="Arial" w:cs="Arial"/>
          <w:i w:val="0"/>
          <w:lang w:val="sk-SK"/>
        </w:rPr>
        <w:t>Prechodné a záverečné ustanovenia</w:t>
      </w:r>
      <w:bookmarkEnd w:id="1014"/>
      <w:bookmarkEnd w:id="1015"/>
      <w:bookmarkEnd w:id="1016"/>
      <w:bookmarkEnd w:id="1017"/>
    </w:p>
    <w:p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rsidR="00947597" w:rsidRPr="000706F2" w:rsidRDefault="00947597" w:rsidP="004B1A98">
      <w:pPr>
        <w:spacing w:before="120" w:after="120" w:line="288" w:lineRule="auto"/>
        <w:jc w:val="both"/>
        <w:rPr>
          <w:rFonts w:ascii="Arial" w:eastAsiaTheme="minorHAnsi" w:hAnsi="Arial" w:cs="Arial"/>
          <w:sz w:val="19"/>
          <w:szCs w:val="19"/>
          <w:lang w:val="sk-SK"/>
        </w:rPr>
      </w:pPr>
    </w:p>
    <w:p w:rsidR="004B1A98" w:rsidRPr="000706F2" w:rsidRDefault="004B1A98" w:rsidP="00B64D72">
      <w:pPr>
        <w:spacing w:before="120" w:after="120" w:line="288" w:lineRule="auto"/>
        <w:jc w:val="both"/>
        <w:rPr>
          <w:rFonts w:ascii="Arial" w:eastAsiaTheme="minorHAnsi" w:hAnsi="Arial" w:cs="Arial"/>
          <w:sz w:val="19"/>
          <w:szCs w:val="19"/>
          <w:lang w:val="sk-SK"/>
        </w:rPr>
      </w:pPr>
    </w:p>
    <w:p w:rsidR="00B64D72" w:rsidRPr="000706F2" w:rsidRDefault="00B64D72">
      <w:pPr>
        <w:rPr>
          <w:rFonts w:ascii="Arial" w:eastAsiaTheme="minorHAnsi" w:hAnsi="Arial" w:cs="Arial"/>
          <w:sz w:val="19"/>
          <w:szCs w:val="19"/>
          <w:lang w:val="sk-SK"/>
        </w:rPr>
      </w:pPr>
    </w:p>
    <w:p w:rsidR="00B02E5E" w:rsidRPr="000706F2" w:rsidRDefault="00B02E5E" w:rsidP="00062A9E">
      <w:pPr>
        <w:pStyle w:val="Nadpis1"/>
        <w:numPr>
          <w:ilvl w:val="0"/>
          <w:numId w:val="29"/>
        </w:numPr>
        <w:spacing w:after="480" w:line="288" w:lineRule="auto"/>
        <w:rPr>
          <w:i w:val="0"/>
          <w:lang w:val="sk-SK"/>
        </w:rPr>
      </w:pPr>
      <w:bookmarkStart w:id="1019" w:name="_Toc440375363"/>
      <w:bookmarkStart w:id="1020" w:name="_Toc458432949"/>
      <w:bookmarkStart w:id="1021" w:name="_Toc458515701"/>
      <w:r w:rsidRPr="000706F2">
        <w:rPr>
          <w:i w:val="0"/>
          <w:lang w:val="sk-SK"/>
        </w:rPr>
        <w:t>Prílohy</w:t>
      </w:r>
      <w:bookmarkEnd w:id="1018"/>
      <w:bookmarkEnd w:id="1019"/>
      <w:bookmarkEnd w:id="1020"/>
      <w:bookmarkEnd w:id="1021"/>
    </w:p>
    <w:p w:rsidR="00B02E5E" w:rsidRPr="000706F2" w:rsidRDefault="00B02E5E"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rsidR="00B02E5E" w:rsidRPr="000706F2" w:rsidRDefault="00B02E5E"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rsidR="00B02E5E" w:rsidRPr="000706F2" w:rsidRDefault="00B02E5E"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rsidR="003937D3" w:rsidRDefault="003937D3"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rsidR="00922460" w:rsidRPr="000706F2" w:rsidRDefault="00922460"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AB25F6">
        <w:rPr>
          <w:rFonts w:ascii="Arial" w:eastAsiaTheme="minorHAnsi" w:hAnsi="Arial" w:cs="Arial"/>
          <w:color w:val="auto"/>
          <w:sz w:val="19"/>
          <w:szCs w:val="19"/>
          <w:lang w:val="sk-SK"/>
        </w:rPr>
        <w:t>_</w:t>
      </w:r>
      <w:r>
        <w:rPr>
          <w:rFonts w:ascii="Arial" w:eastAsiaTheme="minorHAnsi" w:hAnsi="Arial" w:cs="Arial"/>
          <w:color w:val="auto"/>
          <w:sz w:val="19"/>
          <w:szCs w:val="19"/>
          <w:lang w:val="sk-SK"/>
        </w:rPr>
        <w:t>paušálna sadzba</w:t>
      </w:r>
    </w:p>
    <w:p w:rsidR="00B02E5E" w:rsidRPr="00B02E5E" w:rsidRDefault="00B02E5E" w:rsidP="00B02E5E">
      <w:pPr>
        <w:pStyle w:val="Nadpis2"/>
        <w:rPr>
          <w:lang w:val="sk-SK"/>
        </w:rPr>
      </w:pPr>
    </w:p>
    <w:p w:rsidR="00A74D24" w:rsidRPr="007A5085" w:rsidRDefault="00A74D24" w:rsidP="00CB7C53">
      <w:pPr>
        <w:pStyle w:val="Bezriadkovania"/>
        <w:spacing w:before="120" w:after="120" w:line="288" w:lineRule="auto"/>
        <w:jc w:val="both"/>
      </w:pPr>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3F7" w:rsidRDefault="007733F7">
      <w:r>
        <w:separator/>
      </w:r>
    </w:p>
    <w:p w:rsidR="007733F7" w:rsidRDefault="007733F7"/>
  </w:endnote>
  <w:endnote w:type="continuationSeparator" w:id="0">
    <w:p w:rsidR="007733F7" w:rsidRDefault="007733F7">
      <w:r>
        <w:continuationSeparator/>
      </w:r>
    </w:p>
    <w:p w:rsidR="007733F7" w:rsidRDefault="007733F7"/>
  </w:endnote>
  <w:endnote w:type="continuationNotice" w:id="1">
    <w:p w:rsidR="007733F7" w:rsidRDefault="007733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rPr>
      <w:id w:val="1273596504"/>
      <w:docPartObj>
        <w:docPartGallery w:val="Page Numbers (Bottom of Page)"/>
        <w:docPartUnique/>
      </w:docPartObj>
    </w:sdtPr>
    <w:sdtEndPr>
      <w:rPr>
        <w:noProof/>
      </w:rPr>
    </w:sdtEndPr>
    <w:sdtContent>
      <w:p w:rsidR="00515FCC" w:rsidRPr="004B1810" w:rsidRDefault="00515FCC" w:rsidP="00646F25">
        <w:pPr>
          <w:tabs>
            <w:tab w:val="left" w:pos="709"/>
            <w:tab w:val="center" w:pos="4703"/>
            <w:tab w:val="right" w:pos="9406"/>
          </w:tabs>
          <w:jc w:val="center"/>
          <w:rPr>
            <w:b/>
            <w:sz w:val="16"/>
            <w:lang w:val="sk-SK"/>
          </w:rPr>
        </w:pPr>
      </w:p>
      <w:p w:rsidR="00515FCC" w:rsidRDefault="00515FCC">
        <w:pPr>
          <w:pStyle w:val="Pta"/>
          <w:jc w:val="right"/>
        </w:pPr>
        <w:r>
          <w:fldChar w:fldCharType="begin"/>
        </w:r>
        <w:r>
          <w:instrText xml:space="preserve"> PAGE   \* MERGEFORMAT </w:instrText>
        </w:r>
        <w:r>
          <w:fldChar w:fldCharType="separate"/>
        </w:r>
        <w:r w:rsidR="002236B4">
          <w:rPr>
            <w:noProof/>
          </w:rPr>
          <w:t>1</w:t>
        </w:r>
        <w:r>
          <w:rPr>
            <w:noProof/>
          </w:rPr>
          <w:fldChar w:fldCharType="end"/>
        </w:r>
      </w:p>
    </w:sdtContent>
  </w:sdt>
  <w:p w:rsidR="00515FCC" w:rsidRPr="003530AF" w:rsidRDefault="00515FCC"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3F7" w:rsidRDefault="007733F7">
      <w:r>
        <w:separator/>
      </w:r>
    </w:p>
    <w:p w:rsidR="007733F7" w:rsidRDefault="007733F7"/>
  </w:footnote>
  <w:footnote w:type="continuationSeparator" w:id="0">
    <w:p w:rsidR="007733F7" w:rsidRDefault="007733F7">
      <w:r>
        <w:continuationSeparator/>
      </w:r>
    </w:p>
    <w:p w:rsidR="007733F7" w:rsidRDefault="007733F7"/>
  </w:footnote>
  <w:footnote w:type="continuationNotice" w:id="1">
    <w:p w:rsidR="007733F7" w:rsidRDefault="007733F7"/>
  </w:footnote>
  <w:footnote w:id="2">
    <w:p w:rsidR="00515FCC" w:rsidRPr="007F7349" w:rsidRDefault="00515FCC"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rsidR="00515FCC" w:rsidRPr="007F7349" w:rsidRDefault="00515FCC"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rsidR="00515FCC" w:rsidRPr="007708E2" w:rsidRDefault="00515FCC"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rsidR="00515FCC" w:rsidRPr="00A01473" w:rsidRDefault="00515FCC"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rsidR="00515FCC" w:rsidRPr="0000364A" w:rsidRDefault="00515FCC" w:rsidP="00181466">
      <w:pPr>
        <w:pStyle w:val="Textpoznmkypodiarou"/>
        <w:spacing w:after="0"/>
        <w:jc w:val="both"/>
        <w:rPr>
          <w:lang w:val="sk-SK"/>
        </w:rPr>
      </w:pPr>
      <w:ins w:id="152" w:author="Anna Nosková" w:date="2017-01-17T10:11:00Z">
        <w:r>
          <w:rPr>
            <w:rStyle w:val="Odkaznapoznmkupodiarou"/>
          </w:rPr>
          <w:footnoteRef/>
        </w:r>
        <w:r w:rsidRPr="00AC1573">
          <w:rPr>
            <w:lang w:val="sk-SK"/>
          </w:rPr>
          <w:t xml:space="preserve"> </w:t>
        </w:r>
      </w:ins>
      <w:ins w:id="153" w:author="Anna Nosková" w:date="2017-01-17T10:12:00Z">
        <w:r>
          <w:rPr>
            <w:lang w:val="sk-SK"/>
          </w:rPr>
          <w:t>V prípade uplatňovania zjednodušeného vykazovania výdavkov</w:t>
        </w:r>
      </w:ins>
      <w:ins w:id="154" w:author="Anna Nosková" w:date="2017-01-17T10:13:00Z">
        <w:r>
          <w:rPr>
            <w:lang w:val="sk-SK"/>
          </w:rPr>
          <w:t xml:space="preserve"> </w:t>
        </w:r>
      </w:ins>
      <w:ins w:id="155" w:author="Slavomír Gajarský" w:date="2017-02-07T10:45:00Z">
        <w:r>
          <w:rPr>
            <w:lang w:val="sk-SK"/>
          </w:rPr>
          <w:t xml:space="preserve">pri národných projektoch </w:t>
        </w:r>
      </w:ins>
      <w:ins w:id="156" w:author="Anna Nosková" w:date="2017-01-17T10:13:00Z">
        <w:r>
          <w:rPr>
            <w:lang w:val="sk-SK"/>
          </w:rPr>
          <w:t xml:space="preserve">žiadateľ predkladá vykonaný prieskum trhu na základe písomnej požiadavky RO </w:t>
        </w:r>
      </w:ins>
      <w:ins w:id="157" w:author="Slavomír Gajarský" w:date="2017-01-19T14:13:00Z">
        <w:r>
          <w:rPr>
            <w:lang w:val="sk-SK"/>
          </w:rPr>
          <w:t xml:space="preserve">pre OP EVS </w:t>
        </w:r>
      </w:ins>
      <w:ins w:id="158" w:author="Anna Nosková" w:date="2017-01-17T10:13:00Z">
        <w:r>
          <w:rPr>
            <w:lang w:val="sk-SK"/>
          </w:rPr>
          <w:t>spolu s</w:t>
        </w:r>
      </w:ins>
      <w:ins w:id="159" w:author="Anna Nosková" w:date="2017-01-17T10:23:00Z">
        <w:r>
          <w:rPr>
            <w:lang w:val="sk-SK"/>
          </w:rPr>
          <w:t>o záväzným</w:t>
        </w:r>
      </w:ins>
      <w:ins w:id="160" w:author="Anna Nosková" w:date="2017-01-17T10:16:00Z">
        <w:r>
          <w:rPr>
            <w:lang w:val="sk-SK"/>
          </w:rPr>
          <w:t> </w:t>
        </w:r>
      </w:ins>
      <w:ins w:id="161" w:author="Anna Nosková" w:date="2017-01-17T10:13:00Z">
        <w:r>
          <w:rPr>
            <w:lang w:val="sk-SK"/>
          </w:rPr>
          <w:t xml:space="preserve">návrhom </w:t>
        </w:r>
      </w:ins>
      <w:ins w:id="162" w:author="Anna Nosková" w:date="2017-01-17T10:16:00Z">
        <w:r>
          <w:rPr>
            <w:lang w:val="sk-SK"/>
          </w:rPr>
          <w:t>Rozpočtu projektu, ktorý slúži na určenie výšky paušálnej sadzby</w:t>
        </w:r>
      </w:ins>
      <w:ins w:id="163" w:author="Anna Nosková" w:date="2017-01-17T10:17:00Z">
        <w:r>
          <w:rPr>
            <w:lang w:val="sk-SK"/>
          </w:rPr>
          <w:t>. Takto vykonaný prieskum trhu je platným pre preukázanie hospodárnosti výdavkov len v</w:t>
        </w:r>
      </w:ins>
      <w:ins w:id="164" w:author="Anna Nosková" w:date="2017-01-17T10:22:00Z">
        <w:r>
          <w:rPr>
            <w:lang w:val="sk-SK"/>
          </w:rPr>
          <w:t> </w:t>
        </w:r>
      </w:ins>
      <w:ins w:id="165" w:author="Anna Nosková" w:date="2017-01-17T10:17:00Z">
        <w:r>
          <w:rPr>
            <w:lang w:val="sk-SK"/>
          </w:rPr>
          <w:t xml:space="preserve">prípade </w:t>
        </w:r>
      </w:ins>
      <w:ins w:id="166" w:author="Anna Nosková" w:date="2017-01-17T10:22:00Z">
        <w:r>
          <w:rPr>
            <w:lang w:val="sk-SK"/>
          </w:rPr>
          <w:t xml:space="preserve">jeho vykonania nie skôr ako 3 mesiace pred dňom predloženia </w:t>
        </w:r>
      </w:ins>
      <w:ins w:id="167" w:author="Anna Nosková" w:date="2017-01-17T10:24:00Z">
        <w:r>
          <w:rPr>
            <w:lang w:val="sk-SK"/>
          </w:rPr>
          <w:t xml:space="preserve">záväzného </w:t>
        </w:r>
      </w:ins>
      <w:ins w:id="168" w:author="Anna Nosková" w:date="2017-01-17T10:22:00Z">
        <w:r>
          <w:rPr>
            <w:lang w:val="sk-SK"/>
          </w:rPr>
          <w:t>návrhu Rozpočtu projektu.</w:t>
        </w:r>
      </w:ins>
      <w:ins w:id="169" w:author="Slavomír Gajarský" w:date="2017-02-16T16:32:00Z">
        <w:r>
          <w:rPr>
            <w:lang w:val="sk-SK"/>
          </w:rPr>
          <w:t xml:space="preserve"> V prípade </w:t>
        </w:r>
      </w:ins>
      <w:ins w:id="170" w:author="Slavomír Gajarský" w:date="2017-02-16T16:33:00Z">
        <w:r w:rsidRPr="00515FCC">
          <w:rPr>
            <w:lang w:val="sk-SK"/>
          </w:rPr>
          <w:t>rozpočtovania výdavkov na služby poskytované medzinárodnou organizáciou</w:t>
        </w:r>
      </w:ins>
      <w:ins w:id="171" w:author="Slavomír Gajarský" w:date="2017-02-16T16:36:00Z">
        <w:r>
          <w:rPr>
            <w:lang w:val="sk-SK"/>
          </w:rPr>
          <w:t xml:space="preserve"> sa uvedená podmienka aplikuje primeran</w:t>
        </w:r>
        <w:r w:rsidR="005A419B">
          <w:rPr>
            <w:lang w:val="sk-SK"/>
          </w:rPr>
          <w:t>ým spôsobom.</w:t>
        </w:r>
      </w:ins>
      <w:ins w:id="172" w:author="Anna Nosková" w:date="2017-01-17T10:22:00Z">
        <w:r>
          <w:rPr>
            <w:lang w:val="sk-SK"/>
          </w:rPr>
          <w:t xml:space="preserve"> </w:t>
        </w:r>
      </w:ins>
      <w:ins w:id="173" w:author="Slavomír Gajarský" w:date="2017-02-07T10:50:00Z">
        <w:r>
          <w:rPr>
            <w:lang w:val="sk-SK"/>
          </w:rPr>
          <w:t>V prípade uplatňovania zjednodušeného vykazovania výdavkov pri dopytovo-orientovaných projektoch žiadateľ prieskum trhu nepredkladá.</w:t>
        </w:r>
      </w:ins>
    </w:p>
  </w:footnote>
  <w:footnote w:id="7">
    <w:p w:rsidR="00515FCC" w:rsidRPr="00A01473" w:rsidRDefault="00515FCC"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ins w:id="176" w:author="Slavomír Gajarský" w:date="2017-01-19T14:15:00Z">
        <w:r>
          <w:rPr>
            <w:rFonts w:cs="Arial"/>
            <w:color w:val="000000"/>
            <w:szCs w:val="16"/>
            <w:lang w:val="sk-SK"/>
          </w:rPr>
          <w:t xml:space="preserve">V prípade </w:t>
        </w:r>
      </w:ins>
      <w:ins w:id="177" w:author="Slavomír Gajarský" w:date="2017-01-19T14:16:00Z">
        <w:r>
          <w:rPr>
            <w:rFonts w:cs="Arial"/>
            <w:color w:val="000000"/>
            <w:szCs w:val="16"/>
            <w:lang w:val="sk-SK"/>
          </w:rPr>
          <w:t xml:space="preserve">uplatňovania </w:t>
        </w:r>
      </w:ins>
      <w:ins w:id="178" w:author="Slavomír Gajarský" w:date="2017-01-19T14:15:00Z">
        <w:r>
          <w:rPr>
            <w:rFonts w:cs="Arial"/>
            <w:color w:val="000000"/>
            <w:szCs w:val="16"/>
            <w:lang w:val="sk-SK"/>
          </w:rPr>
          <w:t xml:space="preserve">zjednodušeného vykazovania výdavkov </w:t>
        </w:r>
      </w:ins>
      <w:ins w:id="179" w:author="Slavomír Gajarský" w:date="2017-02-07T10:47:00Z">
        <w:r>
          <w:rPr>
            <w:rFonts w:cs="Arial"/>
            <w:color w:val="000000"/>
            <w:szCs w:val="16"/>
            <w:lang w:val="sk-SK"/>
          </w:rPr>
          <w:t xml:space="preserve">pri národných projektoch </w:t>
        </w:r>
      </w:ins>
      <w:ins w:id="180" w:author="Slavomír Gajarský" w:date="2017-01-19T14:15:00Z">
        <w:r>
          <w:rPr>
            <w:rFonts w:cs="Arial"/>
            <w:color w:val="000000"/>
            <w:szCs w:val="16"/>
            <w:lang w:val="sk-SK"/>
          </w:rPr>
          <w:t xml:space="preserve">žiadateľ predkladá </w:t>
        </w:r>
      </w:ins>
      <w:ins w:id="181" w:author="Slavomír Gajarský" w:date="2017-01-19T14:24:00Z">
        <w:r>
          <w:rPr>
            <w:rFonts w:cs="Arial"/>
            <w:color w:val="000000"/>
            <w:szCs w:val="16"/>
            <w:lang w:val="sk-SK"/>
          </w:rPr>
          <w:t xml:space="preserve">prílohu č. 4 s </w:t>
        </w:r>
      </w:ins>
      <w:ins w:id="182" w:author="Slavomír Gajarský" w:date="2017-01-19T14:15:00Z">
        <w:r>
          <w:rPr>
            <w:rFonts w:cs="Arial"/>
            <w:color w:val="000000"/>
            <w:szCs w:val="16"/>
            <w:lang w:val="sk-SK"/>
          </w:rPr>
          <w:t xml:space="preserve">uzavretou zmluvou </w:t>
        </w:r>
      </w:ins>
      <w:ins w:id="183" w:author="Slavomír Gajarský" w:date="2017-01-19T14:25:00Z">
        <w:r>
          <w:rPr>
            <w:rFonts w:cs="Arial"/>
            <w:color w:val="000000"/>
            <w:szCs w:val="16"/>
            <w:lang w:val="sk-SK"/>
          </w:rPr>
          <w:t xml:space="preserve">s úspešným uchádzačom </w:t>
        </w:r>
      </w:ins>
      <w:ins w:id="184" w:author="Slavomír Gajarský" w:date="2017-01-19T14:15:00Z">
        <w:r>
          <w:rPr>
            <w:rFonts w:cs="Arial"/>
            <w:color w:val="000000"/>
            <w:szCs w:val="16"/>
            <w:lang w:val="sk-SK"/>
          </w:rPr>
          <w:t>spolu so záväzným návrhom Rozpočtu projektu</w:t>
        </w:r>
      </w:ins>
      <w:ins w:id="185" w:author="Slavomír Gajarský" w:date="2017-01-19T14:16:00Z">
        <w:r>
          <w:rPr>
            <w:rFonts w:cs="Arial"/>
            <w:color w:val="000000"/>
            <w:szCs w:val="16"/>
            <w:lang w:val="sk-SK"/>
          </w:rPr>
          <w:t>, ktorý slúži na určenie výšky paušálnej sadzby.</w:t>
        </w:r>
      </w:ins>
      <w:ins w:id="186" w:author="Slavomír Gajarský" w:date="2017-02-07T10:51:00Z">
        <w:r>
          <w:rPr>
            <w:rFonts w:cs="Arial"/>
            <w:color w:val="000000"/>
            <w:szCs w:val="16"/>
            <w:lang w:val="sk-SK"/>
          </w:rPr>
          <w:t xml:space="preserve"> </w:t>
        </w:r>
        <w:r>
          <w:rPr>
            <w:lang w:val="sk-SK"/>
          </w:rPr>
          <w:t xml:space="preserve">V prípade uplatňovania zjednodušeného vykazovania výdavkov pri dopytovo-orientovaných projektoch žiadateľ </w:t>
        </w:r>
      </w:ins>
      <w:ins w:id="187" w:author="Slavomír Gajarský" w:date="2017-02-07T10:54:00Z">
        <w:r>
          <w:rPr>
            <w:lang w:val="sk-SK"/>
          </w:rPr>
          <w:t xml:space="preserve">prílohu č. 4 s </w:t>
        </w:r>
      </w:ins>
      <w:ins w:id="188" w:author="Slavomír Gajarský" w:date="2017-02-07T10:52:00Z">
        <w:r>
          <w:rPr>
            <w:lang w:val="sk-SK"/>
          </w:rPr>
          <w:t>uzavretou zmluvou s úspešným uchádzačom</w:t>
        </w:r>
      </w:ins>
      <w:ins w:id="189" w:author="Slavomír Gajarský" w:date="2017-02-07T10:51:00Z">
        <w:r>
          <w:rPr>
            <w:lang w:val="sk-SK"/>
          </w:rPr>
          <w:t xml:space="preserve"> nepredkladá.</w:t>
        </w:r>
      </w:ins>
    </w:p>
    <w:p w:rsidR="00515FCC" w:rsidRPr="00095609" w:rsidRDefault="00515FCC" w:rsidP="0043167F">
      <w:pPr>
        <w:pStyle w:val="Textpoznmkypodiarou"/>
        <w:spacing w:after="0"/>
        <w:jc w:val="both"/>
        <w:rPr>
          <w:color w:val="000000"/>
          <w:lang w:val="sk-SK"/>
        </w:rPr>
      </w:pPr>
    </w:p>
  </w:footnote>
  <w:footnote w:id="8">
    <w:p w:rsidR="00515FCC" w:rsidRPr="00FC5FD7" w:rsidRDefault="00515FCC"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9">
    <w:p w:rsidR="00515FCC" w:rsidRPr="006E4CC8" w:rsidRDefault="00515FCC"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rsidR="00515FCC" w:rsidRPr="00F02256" w:rsidRDefault="00515FCC"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rsidR="00515FCC" w:rsidRPr="00F02256" w:rsidRDefault="00515FCC"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rsidR="00515FCC" w:rsidRPr="00F02256" w:rsidRDefault="00515FCC"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rsidR="00515FCC" w:rsidRDefault="00515FCC" w:rsidP="00C22E41">
      <w:pPr>
        <w:pStyle w:val="Textpoznmkypodiarou"/>
        <w:tabs>
          <w:tab w:val="left" w:pos="284"/>
        </w:tabs>
        <w:spacing w:after="0" w:line="240" w:lineRule="auto"/>
        <w:ind w:left="284" w:hanging="284"/>
        <w:jc w:val="both"/>
        <w:rPr>
          <w:ins w:id="192" w:author="Katarína Snopková" w:date="2016-12-06T11:35:00Z"/>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rsidR="00515FCC" w:rsidRPr="00A37BAC" w:rsidRDefault="00515FCC" w:rsidP="00C22E41">
      <w:pPr>
        <w:pStyle w:val="Textpoznmkypodiarou"/>
        <w:tabs>
          <w:tab w:val="left" w:pos="284"/>
        </w:tabs>
        <w:spacing w:after="0" w:line="240" w:lineRule="auto"/>
        <w:ind w:left="284" w:hanging="284"/>
        <w:jc w:val="both"/>
        <w:rPr>
          <w:lang w:val="sk-SK"/>
        </w:rPr>
      </w:pPr>
    </w:p>
  </w:footnote>
  <w:footnote w:id="10">
    <w:p w:rsidR="00515FCC" w:rsidRPr="007F7349" w:rsidRDefault="00515FCC"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rsidR="00515FCC" w:rsidRPr="00CB17BC" w:rsidRDefault="00515FCC"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rsidR="00515FCC" w:rsidRPr="00FC5FD7" w:rsidRDefault="00515FCC"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rsidR="00515FCC" w:rsidRPr="002B3DE0" w:rsidRDefault="00515FCC"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rsidR="00515FCC" w:rsidRPr="0050335B" w:rsidRDefault="00515FCC" w:rsidP="002B3DE0">
      <w:pPr>
        <w:pStyle w:val="Textpoznmkypodiarou"/>
        <w:rPr>
          <w:sz w:val="20"/>
          <w:lang w:val="sk-SK" w:eastAsia="cs-CZ"/>
        </w:rPr>
      </w:pPr>
    </w:p>
  </w:footnote>
  <w:footnote w:id="14">
    <w:p w:rsidR="00515FCC" w:rsidRPr="005E07D4" w:rsidRDefault="00515FCC"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ins w:id="221" w:author="Slavomír Gajarský" w:date="2017-01-04T10:49:00Z">
        <w:r>
          <w:rPr>
            <w:lang w:val="sk-SK"/>
          </w:rPr>
          <w:t>.</w:t>
        </w:r>
      </w:ins>
      <w:r w:rsidRPr="005E07D4">
        <w:rPr>
          <w:lang w:val="sk-SK"/>
        </w:rPr>
        <w:t xml:space="preserve">  </w:t>
      </w:r>
    </w:p>
  </w:footnote>
  <w:footnote w:id="15">
    <w:p w:rsidR="00515FCC" w:rsidRPr="0048632E" w:rsidRDefault="00515FCC"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rsidR="00515FCC" w:rsidRPr="0048632E" w:rsidRDefault="00515FCC"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rsidR="00515FCC" w:rsidRPr="0048632E" w:rsidRDefault="00515FCC"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rsidR="00515FCC" w:rsidRPr="0048632E" w:rsidRDefault="00515FCC"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rsidR="00515FCC" w:rsidRPr="0048632E" w:rsidRDefault="00515FCC" w:rsidP="00C22E41">
      <w:pPr>
        <w:pStyle w:val="Bulletslevel1"/>
        <w:numPr>
          <w:ilvl w:val="0"/>
          <w:numId w:val="0"/>
        </w:numPr>
        <w:spacing w:before="0" w:after="0"/>
        <w:jc w:val="both"/>
        <w:rPr>
          <w:sz w:val="16"/>
          <w:szCs w:val="16"/>
          <w:lang w:val="sk-SK"/>
        </w:rPr>
      </w:pPr>
      <w:r w:rsidRPr="0048632E">
        <w:rPr>
          <w:sz w:val="16"/>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p w:rsidR="00515FCC" w:rsidRPr="0048632E" w:rsidRDefault="00515FCC" w:rsidP="00023EDC">
      <w:pPr>
        <w:pStyle w:val="Bulletslevel1"/>
        <w:numPr>
          <w:ilvl w:val="0"/>
          <w:numId w:val="0"/>
        </w:numPr>
        <w:spacing w:before="0" w:line="288" w:lineRule="auto"/>
        <w:jc w:val="both"/>
        <w:rPr>
          <w:sz w:val="16"/>
          <w:szCs w:val="16"/>
          <w:lang w:val="sk-SK"/>
        </w:rPr>
      </w:pPr>
    </w:p>
    <w:p w:rsidR="00515FCC" w:rsidRPr="0048632E" w:rsidRDefault="00515FCC" w:rsidP="00023EDC">
      <w:pPr>
        <w:pStyle w:val="Textpoznmkypodiarou"/>
        <w:rPr>
          <w:lang w:val="sk-SK"/>
        </w:rPr>
      </w:pPr>
    </w:p>
  </w:footnote>
  <w:footnote w:id="16">
    <w:p w:rsidR="00515FCC" w:rsidRPr="00FF5CA0" w:rsidRDefault="00515FCC"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7">
    <w:p w:rsidR="00515FCC" w:rsidRPr="00FF5CA0" w:rsidRDefault="00515FCC"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8">
    <w:p w:rsidR="00515FCC" w:rsidRPr="00616190" w:rsidRDefault="00515FCC"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19">
    <w:p w:rsidR="00515FCC" w:rsidRPr="00FF5CA0" w:rsidRDefault="00515FCC"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0">
    <w:p w:rsidR="00515FCC" w:rsidRPr="00941FF6" w:rsidRDefault="00515FCC"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 tejto príručky).</w:t>
      </w:r>
    </w:p>
  </w:footnote>
  <w:footnote w:id="21">
    <w:p w:rsidR="00515FCC" w:rsidRPr="00F02256" w:rsidRDefault="00515FCC"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2">
    <w:p w:rsidR="00515FCC" w:rsidRPr="00FC5FD7" w:rsidRDefault="00515FCC"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3">
    <w:p w:rsidR="00515FCC" w:rsidRPr="00FC5FD7" w:rsidRDefault="00515FCC"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4">
    <w:p w:rsidR="00515FCC" w:rsidRPr="00FC5FD7" w:rsidRDefault="00515FCC"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5">
    <w:p w:rsidR="00515FCC" w:rsidRPr="005A22A5" w:rsidRDefault="00515FCC" w:rsidP="002C3AA6">
      <w:pPr>
        <w:pStyle w:val="Textpoznmkypodiarou"/>
        <w:jc w:val="both"/>
        <w:rPr>
          <w:ins w:id="522" w:author="Slavomír Gajarský" w:date="2017-02-13T09:15:00Z"/>
          <w:lang w:val="sk-SK"/>
        </w:rPr>
      </w:pPr>
      <w:ins w:id="523" w:author="Slavomír Gajarský" w:date="2017-02-13T09:15:00Z">
        <w:r>
          <w:rPr>
            <w:rStyle w:val="Odkaznapoznmkupodiarou"/>
          </w:rPr>
          <w:footnoteRef/>
        </w:r>
        <w:r w:rsidRPr="00AC1573">
          <w:rPr>
            <w:lang w:val="sk-SK"/>
          </w:rPr>
          <w:t xml:space="preserve"> </w:t>
        </w:r>
        <w:r>
          <w:rPr>
            <w:lang w:val="sk-SK"/>
          </w:rPr>
          <w:t>V prípade zariadenia/vybavenia, ktoré bude využívané v rámci jednej hlavnej aktivity</w:t>
        </w:r>
      </w:ins>
      <w:ins w:id="524" w:author="Slavomír Gajarský" w:date="2017-02-13T09:19:00Z">
        <w:r>
          <w:rPr>
            <w:lang w:val="sk-SK"/>
          </w:rPr>
          <w:t xml:space="preserve"> v zmysle komentára rozpočtu</w:t>
        </w:r>
      </w:ins>
      <w:ins w:id="525" w:author="Slavomír Gajarský" w:date="2017-02-13T09:15:00Z">
        <w:r>
          <w:rPr>
            <w:lang w:val="sk-SK"/>
          </w:rPr>
          <w:t>, žiadateľ uvedie do stĺpca I „Priradenie k aktivitám projektu“ túto hlavnú aktivitu.</w:t>
        </w:r>
      </w:ins>
    </w:p>
  </w:footnote>
  <w:footnote w:id="26">
    <w:p w:rsidR="00515FCC" w:rsidRPr="00FD5306" w:rsidRDefault="00515FCC"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7">
    <w:p w:rsidR="00515FCC" w:rsidRPr="0064130C" w:rsidRDefault="00515FCC" w:rsidP="00BA6422">
      <w:pPr>
        <w:pStyle w:val="Textpoznmkypodiarou"/>
        <w:spacing w:after="0"/>
        <w:jc w:val="both"/>
        <w:rPr>
          <w:lang w:val="sk-SK"/>
        </w:rPr>
      </w:pPr>
      <w:ins w:id="546" w:author="Katarína Snopková" w:date="2017-01-12T15:33:00Z">
        <w:r>
          <w:rPr>
            <w:rStyle w:val="Odkaznapoznmkupodiarou"/>
          </w:rPr>
          <w:footnoteRef/>
        </w:r>
        <w:r w:rsidRPr="0064130C">
          <w:rPr>
            <w:lang w:val="sk-SK"/>
          </w:rPr>
          <w:t xml:space="preserve"> </w:t>
        </w:r>
        <w:r>
          <w:rPr>
            <w:lang w:val="sk-SK"/>
          </w:rPr>
          <w:t>Výnimku tvorí iba zariadenie/vybavenie, ktoré sa využíva v</w:t>
        </w:r>
      </w:ins>
      <w:ins w:id="547" w:author="Katarína Snopková" w:date="2017-01-12T15:34:00Z">
        <w:r>
          <w:rPr>
            <w:lang w:val="sk-SK"/>
          </w:rPr>
          <w:t> </w:t>
        </w:r>
      </w:ins>
      <w:ins w:id="548" w:author="Katarína Snopková" w:date="2017-01-12T15:33:00Z">
        <w:r>
          <w:rPr>
            <w:lang w:val="sk-SK"/>
          </w:rPr>
          <w:t xml:space="preserve">rámci </w:t>
        </w:r>
      </w:ins>
      <w:ins w:id="549" w:author="Katarína Snopková" w:date="2017-01-12T15:34:00Z">
        <w:r>
          <w:rPr>
            <w:lang w:val="sk-SK"/>
          </w:rPr>
          <w:t>viacerých hlavných aktivít</w:t>
        </w:r>
      </w:ins>
      <w:ins w:id="550" w:author="Slavomír Gajarský" w:date="2017-01-19T15:07:00Z">
        <w:r>
          <w:rPr>
            <w:lang w:val="sk-SK"/>
          </w:rPr>
          <w:t xml:space="preserve"> projektu</w:t>
        </w:r>
      </w:ins>
      <w:ins w:id="551" w:author="Katarína Snopková" w:date="2017-01-12T15:34:00Z">
        <w:r>
          <w:rPr>
            <w:lang w:val="sk-SK"/>
          </w:rPr>
          <w:t xml:space="preserve">. Vtedy je síce </w:t>
        </w:r>
      </w:ins>
      <w:ins w:id="552" w:author="Slavomír Gajarský" w:date="2017-01-19T15:10:00Z">
        <w:r>
          <w:rPr>
            <w:lang w:val="sk-SK"/>
          </w:rPr>
          <w:t xml:space="preserve">zariadenie/vybavenie </w:t>
        </w:r>
      </w:ins>
      <w:ins w:id="553" w:author="Katarína Snopková" w:date="2017-01-12T15:35:00Z">
        <w:r>
          <w:rPr>
            <w:lang w:val="sk-SK"/>
          </w:rPr>
          <w:t xml:space="preserve">v stĺpci I </w:t>
        </w:r>
      </w:ins>
      <w:ins w:id="554" w:author="Katarína Snopková" w:date="2017-01-12T15:34:00Z">
        <w:r>
          <w:rPr>
            <w:lang w:val="sk-SK"/>
          </w:rPr>
          <w:t>priradené k jednej hlavnej ak</w:t>
        </w:r>
      </w:ins>
      <w:ins w:id="555" w:author="Katarína Snopková" w:date="2017-01-12T15:35:00Z">
        <w:r>
          <w:rPr>
            <w:lang w:val="sk-SK"/>
          </w:rPr>
          <w:t>tivite</w:t>
        </w:r>
      </w:ins>
      <w:ins w:id="556" w:author="Katarína Snopková" w:date="2017-01-12T15:37:00Z">
        <w:r>
          <w:rPr>
            <w:lang w:val="sk-SK"/>
          </w:rPr>
          <w:t xml:space="preserve"> </w:t>
        </w:r>
      </w:ins>
      <w:ins w:id="557" w:author="Slavomír Gajarský" w:date="2017-01-19T15:07:00Z">
        <w:r>
          <w:rPr>
            <w:lang w:val="sk-SK"/>
          </w:rPr>
          <w:t xml:space="preserve">projektu </w:t>
        </w:r>
      </w:ins>
      <w:ins w:id="558" w:author="Katarína Snopková" w:date="2017-01-12T15:37:00Z">
        <w:r>
          <w:rPr>
            <w:lang w:val="sk-SK"/>
          </w:rPr>
          <w:t>(aj keď sa jej jednoznačne netýka)</w:t>
        </w:r>
      </w:ins>
      <w:ins w:id="559" w:author="Katarína Snopková" w:date="2017-01-12T15:35:00Z">
        <w:r>
          <w:rPr>
            <w:lang w:val="sk-SK"/>
          </w:rPr>
          <w:t>, avšak v komentári</w:t>
        </w:r>
        <w:del w:id="560" w:author="Slavomír Gajarský" w:date="2017-01-19T15:08:00Z">
          <w:r w:rsidDel="00B728BF">
            <w:rPr>
              <w:lang w:val="sk-SK"/>
            </w:rPr>
            <w:delText xml:space="preserve"> k</w:delText>
          </w:r>
        </w:del>
        <w:r>
          <w:rPr>
            <w:lang w:val="sk-SK"/>
          </w:rPr>
          <w:t> rozpočtu sú uvedené všetky aktivity, v rámci ktorých sa toto zariadenie/vybavenie bude využívať</w:t>
        </w:r>
      </w:ins>
      <w:ins w:id="561" w:author="Slavomír Gajarský" w:date="2017-01-19T15:06:00Z">
        <w:r>
          <w:rPr>
            <w:lang w:val="sk-SK"/>
          </w:rPr>
          <w:t>.</w:t>
        </w:r>
      </w:ins>
      <w:ins w:id="562" w:author="Katarína Snopková" w:date="2017-01-12T15:35:00Z">
        <w:del w:id="563" w:author="Slavomír Gajarský" w:date="2017-01-19T15:06:00Z">
          <w:r w:rsidDel="00B728BF">
            <w:rPr>
              <w:lang w:val="sk-SK"/>
            </w:rPr>
            <w:delText>,</w:delText>
          </w:r>
        </w:del>
        <w:r>
          <w:rPr>
            <w:lang w:val="sk-SK"/>
          </w:rPr>
          <w:t xml:space="preserve"> </w:t>
        </w:r>
      </w:ins>
    </w:p>
  </w:footnote>
  <w:footnote w:id="28">
    <w:p w:rsidR="00515FCC" w:rsidRPr="00781464" w:rsidRDefault="00515FCC"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29">
    <w:p w:rsidR="00515FCC" w:rsidRPr="00217126" w:rsidRDefault="00515FCC"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0">
    <w:p w:rsidR="00515FCC" w:rsidRPr="00A11896" w:rsidRDefault="00515FCC"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del w:id="573" w:author="Peter Helm" w:date="2017-01-13T08:57:00Z">
        <w:r w:rsidRPr="00A11896" w:rsidDel="00B82430">
          <w:rPr>
            <w:sz w:val="16"/>
            <w:szCs w:val="20"/>
            <w:lang w:val="sk-SK"/>
          </w:rPr>
          <w:delText>posledný</w:delText>
        </w:r>
        <w:r w:rsidDel="00B82430">
          <w:rPr>
            <w:sz w:val="16"/>
            <w:szCs w:val="20"/>
            <w:lang w:val="sk-SK"/>
          </w:rPr>
          <w:delText>ch</w:delText>
        </w:r>
      </w:del>
      <w:ins w:id="574" w:author="Peter Helm" w:date="2017-01-13T08:57:00Z">
        <w:r>
          <w:rPr>
            <w:sz w:val="16"/>
            <w:szCs w:val="20"/>
            <w:lang w:val="sk-SK"/>
          </w:rPr>
          <w:t xml:space="preserve"> predc</w:t>
        </w:r>
      </w:ins>
      <w:ins w:id="575" w:author="Peter Helm" w:date="2017-01-13T08:58:00Z">
        <w:r>
          <w:rPr>
            <w:sz w:val="16"/>
            <w:szCs w:val="20"/>
            <w:lang w:val="sk-SK"/>
          </w:rPr>
          <w:t xml:space="preserve">hádzajúcich </w:t>
        </w:r>
      </w:ins>
      <w:r>
        <w:rPr>
          <w:sz w:val="16"/>
          <w:szCs w:val="20"/>
          <w:lang w:val="sk-SK"/>
        </w:rPr>
        <w:t xml:space="preserve"> 12 mesiacov</w:t>
      </w:r>
      <w:ins w:id="576" w:author="Peter Helm" w:date="2017-01-13T09:07:00Z">
        <w:r>
          <w:rPr>
            <w:sz w:val="16"/>
            <w:szCs w:val="20"/>
            <w:lang w:val="sk-SK"/>
          </w:rPr>
          <w:t xml:space="preserve">, ktoré predchádzajú mesiacu </w:t>
        </w:r>
      </w:ins>
      <w:ins w:id="577" w:author="Peter Helm" w:date="2017-01-13T08:58:00Z">
        <w:r>
          <w:rPr>
            <w:sz w:val="16"/>
            <w:szCs w:val="20"/>
            <w:lang w:val="sk-SK"/>
          </w:rPr>
          <w:t xml:space="preserve">predloženia ŽoNFP </w:t>
        </w:r>
      </w:ins>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ins w:id="578" w:author="Peter Helm" w:date="2017-01-13T08:59:00Z">
        <w:r>
          <w:rPr>
            <w:sz w:val="16"/>
            <w:szCs w:val="20"/>
            <w:lang w:val="sk-SK"/>
          </w:rPr>
          <w:t xml:space="preserve"> V prípade  </w:t>
        </w:r>
        <w:del w:id="579" w:author="Slavomír Gajarský" w:date="2017-01-19T15:15:00Z">
          <w:r w:rsidDel="007F625E">
            <w:rPr>
              <w:sz w:val="16"/>
              <w:szCs w:val="20"/>
              <w:lang w:val="sk-SK"/>
            </w:rPr>
            <w:delText>aplikova</w:delText>
          </w:r>
        </w:del>
      </w:ins>
      <w:ins w:id="580" w:author="Peter Helm" w:date="2017-01-13T09:01:00Z">
        <w:del w:id="581" w:author="Slavomír Gajarský" w:date="2017-01-19T15:15:00Z">
          <w:r w:rsidDel="007F625E">
            <w:rPr>
              <w:sz w:val="16"/>
              <w:szCs w:val="20"/>
              <w:lang w:val="sk-SK"/>
            </w:rPr>
            <w:delText>nia</w:delText>
          </w:r>
        </w:del>
      </w:ins>
      <w:ins w:id="582" w:author="Slavomír Gajarský" w:date="2017-01-19T15:15:00Z">
        <w:r>
          <w:rPr>
            <w:sz w:val="16"/>
            <w:szCs w:val="20"/>
            <w:lang w:val="sk-SK"/>
          </w:rPr>
          <w:t>uplatňovania</w:t>
        </w:r>
      </w:ins>
      <w:ins w:id="583" w:author="Peter Helm" w:date="2017-01-13T09:00:00Z">
        <w:r>
          <w:rPr>
            <w:sz w:val="16"/>
            <w:szCs w:val="20"/>
            <w:lang w:val="sk-SK"/>
          </w:rPr>
          <w:t xml:space="preserve"> zjednodušeného vykazovania výdavkov</w:t>
        </w:r>
      </w:ins>
      <w:ins w:id="584" w:author="Slavomír Gajarský" w:date="2017-02-07T15:20:00Z">
        <w:r>
          <w:rPr>
            <w:sz w:val="16"/>
            <w:szCs w:val="20"/>
            <w:lang w:val="sk-SK"/>
          </w:rPr>
          <w:t xml:space="preserve"> pri národných projektoch</w:t>
        </w:r>
      </w:ins>
      <w:ins w:id="585" w:author="Peter Helm" w:date="2017-01-13T09:00:00Z">
        <w:r>
          <w:rPr>
            <w:sz w:val="16"/>
            <w:szCs w:val="20"/>
            <w:lang w:val="sk-SK"/>
          </w:rPr>
          <w:t xml:space="preserve"> je žiadateľ povinný </w:t>
        </w:r>
      </w:ins>
      <w:ins w:id="586" w:author="Peter Helm" w:date="2017-01-13T09:01:00Z">
        <w:r>
          <w:rPr>
            <w:sz w:val="16"/>
            <w:szCs w:val="20"/>
            <w:lang w:val="sk-SK"/>
          </w:rPr>
          <w:t xml:space="preserve"> predložiť mzdovú politiku za predchádzajúcich 12 mesiacov</w:t>
        </w:r>
      </w:ins>
      <w:ins w:id="587" w:author="Peter Helm" w:date="2017-01-13T09:04:00Z">
        <w:r>
          <w:rPr>
            <w:sz w:val="16"/>
            <w:szCs w:val="20"/>
            <w:lang w:val="sk-SK"/>
          </w:rPr>
          <w:t xml:space="preserve">, ktoré predchádzajú mesiacu predloženia </w:t>
        </w:r>
      </w:ins>
      <w:ins w:id="588" w:author="Peter Helm" w:date="2017-01-13T09:02:00Z">
        <w:del w:id="589" w:author="Slavomír Gajarský" w:date="2017-01-19T15:18:00Z">
          <w:r w:rsidDel="007F625E">
            <w:rPr>
              <w:sz w:val="16"/>
              <w:szCs w:val="20"/>
              <w:lang w:val="sk-SK"/>
            </w:rPr>
            <w:delText xml:space="preserve"> </w:delText>
          </w:r>
        </w:del>
      </w:ins>
      <w:ins w:id="590" w:author="Slavomír Gajarský" w:date="2017-01-19T15:16:00Z">
        <w:r>
          <w:rPr>
            <w:sz w:val="16"/>
            <w:szCs w:val="20"/>
            <w:lang w:val="sk-SK"/>
          </w:rPr>
          <w:t xml:space="preserve">záväzného </w:t>
        </w:r>
      </w:ins>
      <w:ins w:id="591" w:author="Peter Helm" w:date="2017-01-13T09:02:00Z">
        <w:r>
          <w:rPr>
            <w:sz w:val="16"/>
            <w:szCs w:val="20"/>
            <w:lang w:val="sk-SK"/>
          </w:rPr>
          <w:t xml:space="preserve">návrhu </w:t>
        </w:r>
      </w:ins>
      <w:ins w:id="592" w:author="Slavomír Gajarský" w:date="2017-01-19T15:18:00Z">
        <w:r>
          <w:rPr>
            <w:sz w:val="16"/>
            <w:szCs w:val="20"/>
            <w:lang w:val="sk-SK"/>
          </w:rPr>
          <w:t>R</w:t>
        </w:r>
      </w:ins>
      <w:ins w:id="593" w:author="Peter Helm" w:date="2017-01-13T09:02:00Z">
        <w:del w:id="594" w:author="Slavomír Gajarský" w:date="2017-01-19T15:18:00Z">
          <w:r w:rsidDel="007F625E">
            <w:rPr>
              <w:sz w:val="16"/>
              <w:szCs w:val="20"/>
              <w:lang w:val="sk-SK"/>
            </w:rPr>
            <w:delText>r</w:delText>
          </w:r>
        </w:del>
        <w:r>
          <w:rPr>
            <w:sz w:val="16"/>
            <w:szCs w:val="20"/>
            <w:lang w:val="sk-SK"/>
          </w:rPr>
          <w:t>ozpočtu</w:t>
        </w:r>
      </w:ins>
      <w:ins w:id="595" w:author="Slavomír Gajarský" w:date="2017-01-19T15:18:00Z">
        <w:r>
          <w:rPr>
            <w:sz w:val="16"/>
            <w:szCs w:val="20"/>
            <w:lang w:val="sk-SK"/>
          </w:rPr>
          <w:t xml:space="preserve"> projektu</w:t>
        </w:r>
      </w:ins>
      <w:ins w:id="596" w:author="Peter Helm" w:date="2017-01-13T09:02:00Z">
        <w:r>
          <w:rPr>
            <w:sz w:val="16"/>
            <w:szCs w:val="20"/>
            <w:lang w:val="sk-SK"/>
          </w:rPr>
          <w:t xml:space="preserve">, ktorý  slúži </w:t>
        </w:r>
        <w:del w:id="597" w:author="Slavomír Gajarský" w:date="2017-01-19T15:18:00Z">
          <w:r w:rsidDel="007F625E">
            <w:rPr>
              <w:sz w:val="16"/>
              <w:szCs w:val="20"/>
              <w:lang w:val="sk-SK"/>
            </w:rPr>
            <w:delText>k</w:delText>
          </w:r>
        </w:del>
      </w:ins>
      <w:ins w:id="598" w:author="Peter Helm" w:date="2017-01-13T09:05:00Z">
        <w:del w:id="599" w:author="Slavomír Gajarský" w:date="2017-01-19T15:18:00Z">
          <w:r w:rsidDel="007F625E">
            <w:rPr>
              <w:sz w:val="16"/>
              <w:szCs w:val="20"/>
              <w:lang w:val="sk-SK"/>
            </w:rPr>
            <w:delText> </w:delText>
          </w:r>
        </w:del>
      </w:ins>
      <w:ins w:id="600" w:author="Slavomír Gajarský" w:date="2017-01-19T15:18:00Z">
        <w:r>
          <w:rPr>
            <w:sz w:val="16"/>
            <w:szCs w:val="20"/>
            <w:lang w:val="sk-SK"/>
          </w:rPr>
          <w:t> </w:t>
        </w:r>
      </w:ins>
      <w:ins w:id="601" w:author="Peter Helm" w:date="2017-01-13T09:05:00Z">
        <w:del w:id="602" w:author="Slavomír Gajarský" w:date="2017-01-19T15:18:00Z">
          <w:r w:rsidDel="007F625E">
            <w:rPr>
              <w:sz w:val="16"/>
              <w:szCs w:val="20"/>
              <w:lang w:val="sk-SK"/>
            </w:rPr>
            <w:delText>stanoveniu</w:delText>
          </w:r>
        </w:del>
      </w:ins>
      <w:ins w:id="603" w:author="Slavomír Gajarský" w:date="2017-01-19T15:18:00Z">
        <w:r>
          <w:rPr>
            <w:sz w:val="16"/>
            <w:szCs w:val="20"/>
            <w:lang w:val="sk-SK"/>
          </w:rPr>
          <w:t>na určenie výšky</w:t>
        </w:r>
      </w:ins>
      <w:ins w:id="604" w:author="Peter Helm" w:date="2017-01-13T09:05:00Z">
        <w:r>
          <w:rPr>
            <w:sz w:val="16"/>
            <w:szCs w:val="20"/>
            <w:lang w:val="sk-SK"/>
          </w:rPr>
          <w:t xml:space="preserve"> </w:t>
        </w:r>
      </w:ins>
      <w:ins w:id="605" w:author="Peter Helm" w:date="2017-01-13T09:02:00Z">
        <w:r>
          <w:rPr>
            <w:sz w:val="16"/>
            <w:szCs w:val="20"/>
            <w:lang w:val="sk-SK"/>
          </w:rPr>
          <w:t>paušálnej sadzby.</w:t>
        </w:r>
      </w:ins>
      <w:ins w:id="606" w:author="Peter Helm" w:date="2017-01-13T09:15:00Z">
        <w:r>
          <w:rPr>
            <w:sz w:val="16"/>
            <w:szCs w:val="20"/>
            <w:lang w:val="sk-SK"/>
          </w:rPr>
          <w:t xml:space="preserve"> </w:t>
        </w:r>
      </w:ins>
      <w:ins w:id="607" w:author="Peter Helm" w:date="2017-01-13T09:02:00Z">
        <w:del w:id="608" w:author="Slavomír Gajarský" w:date="2017-01-19T15:19:00Z">
          <w:r w:rsidDel="007F625E">
            <w:rPr>
              <w:sz w:val="16"/>
              <w:szCs w:val="20"/>
              <w:lang w:val="sk-SK"/>
            </w:rPr>
            <w:delText>Zároveň</w:delText>
          </w:r>
        </w:del>
      </w:ins>
      <w:ins w:id="609" w:author="Peter Helm" w:date="2017-01-13T09:05:00Z">
        <w:del w:id="610" w:author="Slavomír Gajarský" w:date="2017-01-19T15:19:00Z">
          <w:r w:rsidDel="007F625E">
            <w:rPr>
              <w:sz w:val="16"/>
              <w:szCs w:val="20"/>
              <w:lang w:val="sk-SK"/>
            </w:rPr>
            <w:delText xml:space="preserve"> žiadateľ</w:delText>
          </w:r>
        </w:del>
      </w:ins>
      <w:ins w:id="611" w:author="Slavomír Gajarský" w:date="2017-01-19T15:19:00Z">
        <w:r>
          <w:rPr>
            <w:sz w:val="16"/>
            <w:szCs w:val="20"/>
            <w:lang w:val="sk-SK"/>
          </w:rPr>
          <w:t>Žiadateľ zároveň predkladá</w:t>
        </w:r>
      </w:ins>
      <w:ins w:id="612" w:author="Peter Helm" w:date="2017-01-13T09:02:00Z">
        <w:r>
          <w:rPr>
            <w:sz w:val="16"/>
            <w:szCs w:val="20"/>
            <w:lang w:val="sk-SK"/>
          </w:rPr>
          <w:t xml:space="preserve"> </w:t>
        </w:r>
      </w:ins>
      <w:ins w:id="613" w:author="Slavomír Gajarský" w:date="2017-01-19T15:19:00Z">
        <w:r>
          <w:rPr>
            <w:sz w:val="16"/>
            <w:szCs w:val="20"/>
            <w:lang w:val="sk-SK"/>
          </w:rPr>
          <w:t xml:space="preserve">ten istý podklad </w:t>
        </w:r>
      </w:ins>
      <w:ins w:id="614" w:author="Peter Helm" w:date="2017-01-13T09:02:00Z">
        <w:del w:id="615" w:author="Slavomír Gajarský" w:date="2017-01-19T15:19:00Z">
          <w:r w:rsidDel="007F625E">
            <w:rPr>
              <w:sz w:val="16"/>
              <w:szCs w:val="20"/>
              <w:lang w:val="sk-SK"/>
            </w:rPr>
            <w:delText>pred</w:delText>
          </w:r>
        </w:del>
      </w:ins>
      <w:ins w:id="616" w:author="Peter Helm" w:date="2017-01-13T09:05:00Z">
        <w:del w:id="617" w:author="Slavomír Gajarský" w:date="2017-01-19T15:19:00Z">
          <w:r w:rsidDel="007F625E">
            <w:rPr>
              <w:sz w:val="16"/>
              <w:szCs w:val="20"/>
              <w:lang w:val="sk-SK"/>
            </w:rPr>
            <w:delText>kladá</w:delText>
          </w:r>
        </w:del>
      </w:ins>
      <w:ins w:id="618" w:author="Peter Helm" w:date="2017-01-13T09:03:00Z">
        <w:del w:id="619" w:author="Slavomír Gajarský" w:date="2017-01-19T15:19:00Z">
          <w:r w:rsidDel="007F625E">
            <w:rPr>
              <w:sz w:val="16"/>
              <w:szCs w:val="20"/>
              <w:lang w:val="sk-SK"/>
            </w:rPr>
            <w:delText xml:space="preserve"> </w:delText>
          </w:r>
        </w:del>
      </w:ins>
      <w:ins w:id="620" w:author="Peter Helm" w:date="2017-01-13T09:12:00Z">
        <w:del w:id="621" w:author="Slavomír Gajarský" w:date="2017-01-19T15:19:00Z">
          <w:r w:rsidDel="007F625E">
            <w:rPr>
              <w:sz w:val="16"/>
              <w:szCs w:val="20"/>
              <w:lang w:val="sk-SK"/>
            </w:rPr>
            <w:delText>ten istý</w:delText>
          </w:r>
        </w:del>
      </w:ins>
      <w:ins w:id="622" w:author="Peter Helm" w:date="2017-01-13T09:03:00Z">
        <w:del w:id="623" w:author="Slavomír Gajarský" w:date="2017-01-19T15:19:00Z">
          <w:r w:rsidDel="007F625E">
            <w:rPr>
              <w:sz w:val="16"/>
              <w:szCs w:val="20"/>
              <w:lang w:val="sk-SK"/>
            </w:rPr>
            <w:delText xml:space="preserve"> podklad </w:delText>
          </w:r>
        </w:del>
        <w:del w:id="624" w:author="Slavomír Gajarský" w:date="2017-01-19T15:18:00Z">
          <w:r w:rsidDel="007F625E">
            <w:rPr>
              <w:sz w:val="16"/>
              <w:szCs w:val="20"/>
              <w:lang w:val="sk-SK"/>
            </w:rPr>
            <w:delText xml:space="preserve"> </w:delText>
          </w:r>
        </w:del>
        <w:r>
          <w:rPr>
            <w:sz w:val="16"/>
            <w:szCs w:val="20"/>
            <w:lang w:val="sk-SK"/>
          </w:rPr>
          <w:t>ako súčasť ŽoNFP.</w:t>
        </w:r>
      </w:ins>
    </w:p>
  </w:footnote>
  <w:footnote w:id="31">
    <w:p w:rsidR="00515FCC" w:rsidRPr="00781464" w:rsidRDefault="00515FCC"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2">
    <w:p w:rsidR="00515FCC" w:rsidRPr="00781464" w:rsidDel="003244E2" w:rsidRDefault="00515FCC" w:rsidP="006A0739">
      <w:pPr>
        <w:pStyle w:val="Textpoznmkypodiarou"/>
        <w:spacing w:after="0"/>
        <w:jc w:val="both"/>
        <w:rPr>
          <w:del w:id="633" w:author="Katarína Snopková" w:date="2017-01-13T10:05:00Z"/>
          <w:lang w:val="sk-SK"/>
        </w:rPr>
      </w:pPr>
      <w:del w:id="634" w:author="Katarína Snopková" w:date="2017-01-13T10:05:00Z">
        <w:r w:rsidRPr="00781464" w:rsidDel="003244E2">
          <w:rPr>
            <w:rStyle w:val="Odkaznapoznmkupodiarou"/>
            <w:lang w:val="sk-SK"/>
          </w:rPr>
          <w:footnoteRef/>
        </w:r>
        <w:r w:rsidRPr="00781464" w:rsidDel="003244E2">
          <w:rPr>
            <w:lang w:val="sk-SK"/>
          </w:rPr>
          <w:delText>Oprávnené sú príplatky v zmysle platnej legislatívy.</w:delText>
        </w:r>
      </w:del>
    </w:p>
  </w:footnote>
  <w:footnote w:id="33">
    <w:p w:rsidR="00515FCC" w:rsidRPr="00781464" w:rsidDel="003244E2" w:rsidRDefault="00515FCC" w:rsidP="006A0739">
      <w:pPr>
        <w:pStyle w:val="Textpoznmkypodiarou"/>
        <w:spacing w:after="0"/>
        <w:jc w:val="both"/>
        <w:rPr>
          <w:del w:id="638" w:author="Katarína Snopková" w:date="2017-01-13T10:06:00Z"/>
          <w:lang w:val="sk-SK"/>
        </w:rPr>
      </w:pPr>
      <w:del w:id="639" w:author="Katarína Snopková" w:date="2017-01-13T10:06:00Z">
        <w:r w:rsidRPr="00781464" w:rsidDel="003244E2">
          <w:rPr>
            <w:rStyle w:val="Odkaznapoznmkupodiarou"/>
            <w:lang w:val="sk-SK"/>
          </w:rPr>
          <w:footnoteRef/>
        </w:r>
        <w:r w:rsidRPr="00781464" w:rsidDel="003244E2">
          <w:rPr>
            <w:lang w:val="sk-SK"/>
          </w:rPr>
          <w:delText>Oprávnené sú príplatky v zmysle platnej legislatívy.</w:delText>
        </w:r>
      </w:del>
    </w:p>
  </w:footnote>
  <w:footnote w:id="34">
    <w:p w:rsidR="00515FCC" w:rsidRPr="00781464" w:rsidRDefault="00515FCC"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5">
    <w:p w:rsidR="00515FCC" w:rsidRPr="00965E93" w:rsidRDefault="00515FCC"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6">
    <w:p w:rsidR="00515FCC" w:rsidRPr="00781464" w:rsidRDefault="00515FCC"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7">
    <w:p w:rsidR="00515FCC" w:rsidRPr="006B39C5" w:rsidRDefault="00515FCC"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8">
    <w:p w:rsidR="00515FCC" w:rsidRPr="006B39C5" w:rsidRDefault="00515FCC"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39">
    <w:p w:rsidR="00515FCC" w:rsidRPr="00373D64" w:rsidRDefault="00515FCC"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0">
    <w:p w:rsidR="00515FCC" w:rsidRPr="003E064C" w:rsidRDefault="00515FCC" w:rsidP="003E064C">
      <w:pPr>
        <w:spacing w:after="0"/>
        <w:jc w:val="both"/>
        <w:rPr>
          <w:ins w:id="642" w:author="Peter Helm" w:date="2017-01-13T09:19:00Z"/>
          <w:sz w:val="16"/>
          <w:szCs w:val="16"/>
          <w:lang w:val="sk-SK"/>
        </w:rPr>
      </w:pPr>
      <w:r w:rsidRPr="00095609">
        <w:rPr>
          <w:rStyle w:val="Odkaznapoznmkupodiarou"/>
        </w:rPr>
        <w:footnoteRef/>
      </w:r>
      <w:r w:rsidRPr="00095609">
        <w:rPr>
          <w:lang w:val="sk-SK"/>
        </w:rPr>
        <w:t xml:space="preserve"> </w:t>
      </w:r>
      <w:r w:rsidRPr="003E064C">
        <w:rPr>
          <w:sz w:val="16"/>
          <w:szCs w:val="16"/>
          <w:lang w:val="sk-SK"/>
        </w:rPr>
        <w:t>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w:t>
      </w:r>
      <w:ins w:id="643" w:author="Peter Helm" w:date="2017-01-13T09:17:00Z">
        <w:r w:rsidRPr="003E064C">
          <w:rPr>
            <w:sz w:val="16"/>
            <w:szCs w:val="16"/>
            <w:lang w:val="sk-SK"/>
          </w:rPr>
          <w:t xml:space="preserve"> predchádzajúcich 12 mesiacov, ktoré predchádzajú mesiacu predloženia ŽoNFP</w:t>
        </w:r>
      </w:ins>
      <w:del w:id="644" w:author="Peter Helm" w:date="2017-01-13T09:17:00Z">
        <w:r w:rsidRPr="003E064C" w:rsidDel="003E064C">
          <w:rPr>
            <w:sz w:val="16"/>
            <w:szCs w:val="16"/>
            <w:lang w:val="sk-SK"/>
          </w:rPr>
          <w:delText xml:space="preserve"> posledných 12 mesiacov</w:delText>
        </w:r>
      </w:del>
      <w:r w:rsidRPr="003E064C">
        <w:rPr>
          <w:sz w:val="16"/>
          <w:szCs w:val="16"/>
          <w:lang w:val="sk-SK"/>
        </w:rPr>
        <w:t>)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w:t>
      </w:r>
      <w:ins w:id="645" w:author="Peter Helm" w:date="2017-01-13T09:19:00Z">
        <w:r w:rsidRPr="003E064C">
          <w:rPr>
            <w:sz w:val="16"/>
            <w:szCs w:val="16"/>
            <w:lang w:val="sk-SK"/>
          </w:rPr>
          <w:t xml:space="preserve"> V prípade  </w:t>
        </w:r>
        <w:del w:id="646" w:author="Slavomír Gajarský" w:date="2017-01-19T15:20:00Z">
          <w:r w:rsidRPr="003E064C" w:rsidDel="008705CB">
            <w:rPr>
              <w:sz w:val="16"/>
              <w:szCs w:val="16"/>
              <w:lang w:val="sk-SK"/>
            </w:rPr>
            <w:delText>aplikovania</w:delText>
          </w:r>
        </w:del>
      </w:ins>
      <w:ins w:id="647" w:author="Slavomír Gajarský" w:date="2017-01-19T15:20:00Z">
        <w:r>
          <w:rPr>
            <w:sz w:val="16"/>
            <w:szCs w:val="16"/>
            <w:lang w:val="sk-SK"/>
          </w:rPr>
          <w:t>uplatňovania</w:t>
        </w:r>
      </w:ins>
      <w:ins w:id="648" w:author="Peter Helm" w:date="2017-01-13T09:19:00Z">
        <w:r w:rsidRPr="003E064C">
          <w:rPr>
            <w:sz w:val="16"/>
            <w:szCs w:val="16"/>
            <w:lang w:val="sk-SK"/>
          </w:rPr>
          <w:t xml:space="preserve"> zjednodušeného vykazovania výdavkov </w:t>
        </w:r>
      </w:ins>
      <w:ins w:id="649" w:author="Slavomír Gajarský" w:date="2017-02-07T15:21:00Z">
        <w:r>
          <w:rPr>
            <w:sz w:val="16"/>
            <w:szCs w:val="16"/>
            <w:lang w:val="sk-SK"/>
          </w:rPr>
          <w:t xml:space="preserve">pri národných projektoch </w:t>
        </w:r>
      </w:ins>
      <w:ins w:id="650" w:author="Peter Helm" w:date="2017-01-13T09:19:00Z">
        <w:r w:rsidRPr="003E064C">
          <w:rPr>
            <w:sz w:val="16"/>
            <w:szCs w:val="16"/>
            <w:lang w:val="sk-SK"/>
          </w:rPr>
          <w:t xml:space="preserve">je žiadateľ povinný predložiť mzdovú politiku za predchádzajúcich 12 mesiacov, ktoré predchádzajú mesiacu predloženia  </w:t>
        </w:r>
      </w:ins>
      <w:ins w:id="651" w:author="Slavomír Gajarský" w:date="2017-01-19T15:20:00Z">
        <w:r>
          <w:rPr>
            <w:sz w:val="16"/>
            <w:szCs w:val="16"/>
            <w:lang w:val="sk-SK"/>
          </w:rPr>
          <w:t xml:space="preserve">záväzného </w:t>
        </w:r>
      </w:ins>
      <w:ins w:id="652" w:author="Peter Helm" w:date="2017-01-13T09:19:00Z">
        <w:r w:rsidRPr="003E064C">
          <w:rPr>
            <w:sz w:val="16"/>
            <w:szCs w:val="16"/>
            <w:lang w:val="sk-SK"/>
          </w:rPr>
          <w:t xml:space="preserve">návrhu </w:t>
        </w:r>
      </w:ins>
      <w:ins w:id="653" w:author="Slavomír Gajarský" w:date="2017-01-19T15:20:00Z">
        <w:r>
          <w:rPr>
            <w:sz w:val="16"/>
            <w:szCs w:val="16"/>
            <w:lang w:val="sk-SK"/>
          </w:rPr>
          <w:t>R</w:t>
        </w:r>
      </w:ins>
      <w:ins w:id="654" w:author="Peter Helm" w:date="2017-01-13T09:19:00Z">
        <w:del w:id="655" w:author="Slavomír Gajarský" w:date="2017-01-19T15:20:00Z">
          <w:r w:rsidRPr="003E064C" w:rsidDel="008705CB">
            <w:rPr>
              <w:sz w:val="16"/>
              <w:szCs w:val="16"/>
              <w:lang w:val="sk-SK"/>
            </w:rPr>
            <w:delText>r</w:delText>
          </w:r>
        </w:del>
        <w:r w:rsidRPr="003E064C">
          <w:rPr>
            <w:sz w:val="16"/>
            <w:szCs w:val="16"/>
            <w:lang w:val="sk-SK"/>
          </w:rPr>
          <w:t>ozpočtu</w:t>
        </w:r>
      </w:ins>
      <w:ins w:id="656" w:author="Slavomír Gajarský" w:date="2017-01-19T15:20:00Z">
        <w:r>
          <w:rPr>
            <w:sz w:val="16"/>
            <w:szCs w:val="16"/>
            <w:lang w:val="sk-SK"/>
          </w:rPr>
          <w:t xml:space="preserve"> projektu</w:t>
        </w:r>
      </w:ins>
      <w:ins w:id="657" w:author="Peter Helm" w:date="2017-01-13T09:19:00Z">
        <w:r w:rsidRPr="003E064C">
          <w:rPr>
            <w:sz w:val="16"/>
            <w:szCs w:val="16"/>
            <w:lang w:val="sk-SK"/>
          </w:rPr>
          <w:t xml:space="preserve">, ktorý slúži </w:t>
        </w:r>
        <w:del w:id="658" w:author="Slavomír Gajarský" w:date="2017-01-19T15:21:00Z">
          <w:r w:rsidRPr="003E064C" w:rsidDel="008705CB">
            <w:rPr>
              <w:sz w:val="16"/>
              <w:szCs w:val="16"/>
              <w:lang w:val="sk-SK"/>
            </w:rPr>
            <w:delText xml:space="preserve">k stanoveniu </w:delText>
          </w:r>
        </w:del>
      </w:ins>
      <w:ins w:id="659" w:author="Slavomír Gajarský" w:date="2017-01-19T15:21:00Z">
        <w:r>
          <w:rPr>
            <w:sz w:val="16"/>
            <w:szCs w:val="16"/>
            <w:lang w:val="sk-SK"/>
          </w:rPr>
          <w:t xml:space="preserve">na určenie výšky </w:t>
        </w:r>
      </w:ins>
      <w:ins w:id="660" w:author="Peter Helm" w:date="2017-01-13T09:19:00Z">
        <w:r w:rsidRPr="003E064C">
          <w:rPr>
            <w:sz w:val="16"/>
            <w:szCs w:val="16"/>
            <w:lang w:val="sk-SK"/>
          </w:rPr>
          <w:t xml:space="preserve">paušálnej sadzby. </w:t>
        </w:r>
      </w:ins>
      <w:ins w:id="661" w:author="Slavomír Gajarský" w:date="2017-01-19T15:21:00Z">
        <w:r>
          <w:rPr>
            <w:sz w:val="16"/>
            <w:szCs w:val="16"/>
            <w:lang w:val="sk-SK"/>
          </w:rPr>
          <w:t>Žiadateľ z</w:t>
        </w:r>
      </w:ins>
      <w:ins w:id="662" w:author="Peter Helm" w:date="2017-01-13T09:19:00Z">
        <w:del w:id="663" w:author="Slavomír Gajarský" w:date="2017-01-19T15:21:00Z">
          <w:r w:rsidRPr="003E064C" w:rsidDel="008705CB">
            <w:rPr>
              <w:sz w:val="16"/>
              <w:szCs w:val="16"/>
              <w:lang w:val="sk-SK"/>
            </w:rPr>
            <w:delText>Z</w:delText>
          </w:r>
        </w:del>
        <w:r w:rsidRPr="003E064C">
          <w:rPr>
            <w:sz w:val="16"/>
            <w:szCs w:val="16"/>
            <w:lang w:val="sk-SK"/>
          </w:rPr>
          <w:t xml:space="preserve">ároveň </w:t>
        </w:r>
        <w:del w:id="664" w:author="Slavomír Gajarský" w:date="2017-01-19T15:21:00Z">
          <w:r w:rsidRPr="003E064C" w:rsidDel="008705CB">
            <w:rPr>
              <w:sz w:val="16"/>
              <w:szCs w:val="16"/>
              <w:lang w:val="sk-SK"/>
            </w:rPr>
            <w:delText xml:space="preserve">žiadateľ </w:delText>
          </w:r>
        </w:del>
        <w:r w:rsidRPr="003E064C">
          <w:rPr>
            <w:sz w:val="16"/>
            <w:szCs w:val="16"/>
            <w:lang w:val="sk-SK"/>
          </w:rPr>
          <w:t>predkladá ten istý podklad ako súčasť ŽoNFP.</w:t>
        </w:r>
      </w:ins>
    </w:p>
    <w:p w:rsidR="00515FCC" w:rsidRPr="00095609" w:rsidRDefault="00515FCC" w:rsidP="00095609">
      <w:pPr>
        <w:pStyle w:val="Textpoznmkypodiarou"/>
        <w:spacing w:after="0"/>
        <w:jc w:val="both"/>
        <w:rPr>
          <w:lang w:val="sk-SK"/>
        </w:rPr>
      </w:pPr>
    </w:p>
  </w:footnote>
  <w:footnote w:id="41">
    <w:p w:rsidR="00515FCC" w:rsidRPr="00781464" w:rsidRDefault="00515FCC"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2">
    <w:p w:rsidR="00515FCC" w:rsidRPr="00FA4BEA" w:rsidRDefault="00515FCC"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3">
    <w:p w:rsidR="00515FCC" w:rsidRPr="00781464" w:rsidRDefault="00515FCC"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4">
    <w:p w:rsidR="00515FCC" w:rsidRPr="000906F9" w:rsidRDefault="00515FCC"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5">
    <w:p w:rsidR="00515FCC" w:rsidRPr="009E43CF" w:rsidRDefault="00515FCC"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6">
    <w:p w:rsidR="00515FCC" w:rsidRPr="001277DD" w:rsidRDefault="00515FC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7">
    <w:p w:rsidR="00515FCC" w:rsidRPr="001277DD" w:rsidRDefault="00515FC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8">
    <w:p w:rsidR="00515FCC" w:rsidRPr="001277DD" w:rsidRDefault="00515FC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9">
    <w:p w:rsidR="00515FCC" w:rsidRPr="001277DD" w:rsidRDefault="00515FC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0">
    <w:p w:rsidR="00515FCC" w:rsidRPr="001277DD" w:rsidRDefault="00515FCC"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1">
    <w:p w:rsidR="00515FCC" w:rsidRPr="00B842F0" w:rsidRDefault="00515FCC" w:rsidP="007B7266">
      <w:pPr>
        <w:spacing w:after="0" w:line="240" w:lineRule="auto"/>
        <w:jc w:val="both"/>
        <w:rPr>
          <w:ins w:id="695" w:author="Katarína Snopková" w:date="2017-01-13T10:00:00Z"/>
          <w:sz w:val="16"/>
          <w:szCs w:val="20"/>
          <w:lang w:val="sk-SK"/>
        </w:rPr>
      </w:pPr>
      <w:ins w:id="696" w:author="Katarína Snopková" w:date="2017-01-13T10:00:00Z">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ins>
    </w:p>
    <w:p w:rsidR="00515FCC" w:rsidRPr="00B842F0" w:rsidRDefault="00515FCC" w:rsidP="007B7266">
      <w:pPr>
        <w:pStyle w:val="Odsekzoznamu"/>
        <w:numPr>
          <w:ilvl w:val="0"/>
          <w:numId w:val="55"/>
        </w:numPr>
        <w:spacing w:after="0" w:line="240" w:lineRule="auto"/>
        <w:jc w:val="both"/>
        <w:rPr>
          <w:ins w:id="697" w:author="Katarína Snopková" w:date="2017-01-13T10:00:00Z"/>
          <w:sz w:val="16"/>
          <w:szCs w:val="20"/>
          <w:lang w:val="sk-SK"/>
        </w:rPr>
      </w:pPr>
      <w:ins w:id="698" w:author="Katarína Snopková" w:date="2017-01-13T10:00:00Z">
        <w:r w:rsidRPr="00B842F0">
          <w:rPr>
            <w:sz w:val="16"/>
            <w:szCs w:val="20"/>
            <w:lang w:val="sk-SK"/>
          </w:rPr>
          <w:t>za normálnych podmienok použitia, vrátane primeranej starostlivosti a údržby, majú predpokladanú dobu životnosti dlhšiu ako jeden rok;</w:t>
        </w:r>
      </w:ins>
    </w:p>
    <w:p w:rsidR="00515FCC" w:rsidRPr="00B842F0" w:rsidRDefault="00515FCC" w:rsidP="00B842F0">
      <w:pPr>
        <w:pStyle w:val="Odsekzoznamu"/>
        <w:numPr>
          <w:ilvl w:val="0"/>
          <w:numId w:val="55"/>
        </w:numPr>
        <w:spacing w:after="0" w:line="240" w:lineRule="auto"/>
        <w:jc w:val="both"/>
        <w:rPr>
          <w:ins w:id="699" w:author="Katarína Snopková" w:date="2017-01-13T10:00:00Z"/>
          <w:sz w:val="16"/>
          <w:szCs w:val="20"/>
          <w:lang w:val="sk-SK"/>
        </w:rPr>
      </w:pPr>
      <w:ins w:id="700" w:author="Katarína Snopková" w:date="2017-01-13T10:00:00Z">
        <w:r w:rsidRPr="00B842F0">
          <w:rPr>
            <w:sz w:val="16"/>
            <w:szCs w:val="20"/>
            <w:lang w:val="sk-SK"/>
          </w:rPr>
          <w:t>zachováva si svoj pôvodný tvar a vzhľad aj po použití;</w:t>
        </w:r>
      </w:ins>
    </w:p>
    <w:p w:rsidR="00515FCC" w:rsidRPr="00B842F0" w:rsidRDefault="00515FCC" w:rsidP="00B842F0">
      <w:pPr>
        <w:pStyle w:val="Odsekzoznamu"/>
        <w:numPr>
          <w:ilvl w:val="0"/>
          <w:numId w:val="55"/>
        </w:numPr>
        <w:spacing w:after="0" w:line="240" w:lineRule="auto"/>
        <w:jc w:val="both"/>
        <w:rPr>
          <w:ins w:id="701" w:author="Katarína Snopková" w:date="2017-01-13T10:00:00Z"/>
          <w:sz w:val="16"/>
          <w:szCs w:val="20"/>
          <w:lang w:val="sk-SK"/>
        </w:rPr>
      </w:pPr>
      <w:ins w:id="702" w:author="Katarína Snopková" w:date="2017-01-13T10:00:00Z">
        <w:r w:rsidRPr="00B842F0">
          <w:rPr>
            <w:sz w:val="16"/>
            <w:szCs w:val="20"/>
            <w:lang w:val="sk-SK"/>
          </w:rPr>
          <w:t>ak je zariadenie poškodené alebo niektoré jeho časti sú stratené alebo opotrebované, môže byť vhodnejšie ho opraviť než nahradiť úplne novým zariadením;</w:t>
        </w:r>
      </w:ins>
    </w:p>
    <w:p w:rsidR="00515FCC" w:rsidRPr="00B842F0" w:rsidRDefault="00515FCC" w:rsidP="002D2711">
      <w:pPr>
        <w:pStyle w:val="Odsekzoznamu"/>
        <w:numPr>
          <w:ilvl w:val="0"/>
          <w:numId w:val="55"/>
        </w:numPr>
        <w:spacing w:after="0" w:line="240" w:lineRule="auto"/>
        <w:jc w:val="both"/>
        <w:rPr>
          <w:lang w:val="sk-SK"/>
        </w:rPr>
      </w:pPr>
      <w:ins w:id="703" w:author="Katarína Snopková" w:date="2017-01-13T10:00:00Z">
        <w:r w:rsidRPr="00B842F0">
          <w:rPr>
            <w:sz w:val="16"/>
            <w:szCs w:val="20"/>
            <w:lang w:val="sk-SK"/>
          </w:rPr>
          <w:t>nestráca svoju identitu ani v prípade ak je zabudované do inej alebo zložitejšej jednotky.</w:t>
        </w:r>
      </w:ins>
    </w:p>
  </w:footnote>
  <w:footnote w:id="52">
    <w:p w:rsidR="00515FCC" w:rsidRPr="00781464" w:rsidRDefault="00515FCC"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3">
    <w:p w:rsidR="00515FCC" w:rsidRPr="00E313A0" w:rsidRDefault="00515FCC"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4">
    <w:p w:rsidR="00515FCC" w:rsidRPr="00E313A0" w:rsidRDefault="00515FCC"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5">
    <w:p w:rsidR="00515FCC" w:rsidRPr="000906F9" w:rsidRDefault="00515FCC"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6">
    <w:p w:rsidR="00515FCC" w:rsidRPr="000906F9" w:rsidRDefault="00515FCC"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7">
    <w:p w:rsidR="00515FCC" w:rsidRPr="00FC5FD7" w:rsidRDefault="00515FCC"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8">
    <w:p w:rsidR="00515FCC" w:rsidRPr="006A1470" w:rsidRDefault="00515FCC"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59">
    <w:p w:rsidR="00515FCC" w:rsidRPr="00FC5FD7" w:rsidRDefault="00515FCC"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del w:id="768" w:author="Slavomír Gajarský" w:date="2017-01-04T11:38:00Z">
        <w:r w:rsidDel="00A2115A">
          <w:rPr>
            <w:lang w:val="sk-SK"/>
          </w:rPr>
          <w:delText> </w:delText>
        </w:r>
      </w:del>
      <w:r>
        <w:rPr>
          <w:lang w:val="sk-SK"/>
        </w:rPr>
        <w:t>do úvahy</w:t>
      </w:r>
      <w:r w:rsidRPr="00781464">
        <w:rPr>
          <w:lang w:val="sk-SK"/>
        </w:rPr>
        <w:t xml:space="preserve"> nižšia hodnota.</w:t>
      </w:r>
    </w:p>
  </w:footnote>
  <w:footnote w:id="60">
    <w:p w:rsidR="00515FCC" w:rsidRPr="00B17F6F" w:rsidRDefault="00515FCC"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rsidR="00515FCC" w:rsidRPr="00B17F6F" w:rsidRDefault="00515FCC"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rsidR="00515FCC" w:rsidRPr="00781464" w:rsidRDefault="00515FCC" w:rsidP="00A571FE">
      <w:pPr>
        <w:pStyle w:val="Textpoznmkypodiarou"/>
        <w:spacing w:after="0"/>
        <w:jc w:val="both"/>
        <w:rPr>
          <w:lang w:val="sk-SK"/>
        </w:rPr>
      </w:pPr>
      <w:r w:rsidRPr="00B17F6F">
        <w:rPr>
          <w:lang w:val="sk-SK"/>
        </w:rPr>
        <w:t>oprávnené výdavky.</w:t>
      </w:r>
    </w:p>
  </w:footnote>
  <w:footnote w:id="61">
    <w:p w:rsidR="00515FCC" w:rsidRPr="00781464" w:rsidRDefault="00515FCC"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2">
    <w:p w:rsidR="00515FCC" w:rsidRPr="001A480A" w:rsidRDefault="00515FCC"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3">
    <w:p w:rsidR="00515FCC" w:rsidRPr="00B05B2F" w:rsidRDefault="00515FCC"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rsidR="00515FCC" w:rsidRPr="00781464" w:rsidRDefault="00515FCC" w:rsidP="00380BFB">
      <w:pPr>
        <w:pStyle w:val="Textpoznmkypodiarou"/>
        <w:spacing w:after="0"/>
        <w:rPr>
          <w:lang w:val="sk-SK"/>
        </w:rPr>
      </w:pPr>
      <w:r w:rsidRPr="00B05B2F">
        <w:rPr>
          <w:lang w:val="sk-SK"/>
        </w:rPr>
        <w:t>potrebné dodržať preukázateľnosť vykonaných aktivít.</w:t>
      </w:r>
    </w:p>
  </w:footnote>
  <w:footnote w:id="64">
    <w:p w:rsidR="00515FCC" w:rsidRPr="004D6B4F" w:rsidRDefault="00515FCC"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w:t>
      </w:r>
      <w:del w:id="769" w:author="Slavomír Gajarský" w:date="2017-01-04T12:01:00Z">
        <w:r w:rsidRPr="00D54064" w:rsidDel="00380BFB">
          <w:rPr>
            <w:color w:val="000000"/>
            <w:lang w:val="sk-SK"/>
          </w:rPr>
          <w:delText xml:space="preserve"> </w:delText>
        </w:r>
      </w:del>
      <w:r w:rsidRPr="00D54064">
        <w:rPr>
          <w:color w:val="000000"/>
          <w:lang w:val="sk-SK"/>
        </w:rPr>
        <w:t xml:space="preserve">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5">
    <w:p w:rsidR="00515FCC" w:rsidRPr="00781464" w:rsidRDefault="00515FCC"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ins w:id="770" w:author="Slavomír Gajarský" w:date="2017-01-04T12:07:00Z">
        <w:r>
          <w:rPr>
            <w:color w:val="000000"/>
            <w:lang w:val="sk-SK"/>
          </w:rPr>
          <w:t>, prípadne odborný personál projektu</w:t>
        </w:r>
      </w:ins>
      <w:r>
        <w:rPr>
          <w:color w:val="000000"/>
          <w:lang w:val="sk-SK"/>
        </w:rPr>
        <w:t>.</w:t>
      </w:r>
    </w:p>
  </w:footnote>
  <w:footnote w:id="66">
    <w:p w:rsidR="00515FCC" w:rsidRPr="003429D2" w:rsidRDefault="00515FCC"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7">
    <w:p w:rsidR="00515FCC" w:rsidRPr="00781464" w:rsidRDefault="00515FCC"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8">
    <w:p w:rsidR="00515FCC" w:rsidRPr="0038758F" w:rsidRDefault="00515FCC"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ins w:id="772" w:author="Slavomír Gajarský" w:date="2017-01-30T12:16:00Z">
        <w:r>
          <w:rPr>
            <w:lang w:val="sk-SK"/>
          </w:rPr>
          <w:t xml:space="preserve"> </w:t>
        </w:r>
      </w:ins>
      <w:ins w:id="773" w:author="Emília Čelovská" w:date="2017-01-13T14:31:00Z">
        <w:del w:id="774" w:author="Slavomír Gajarský" w:date="2017-01-30T12:16:00Z">
          <w:r w:rsidDel="001B2D53">
            <w:rPr>
              <w:lang w:val="sk-SK"/>
            </w:rPr>
            <w:delText xml:space="preserve"> </w:delText>
          </w:r>
          <w:r w:rsidRPr="006D0F18" w:rsidDel="001B2D53">
            <w:rPr>
              <w:lang w:val="sk-SK"/>
            </w:rPr>
            <w:delText xml:space="preserve"> </w:delText>
          </w:r>
        </w:del>
        <w:r w:rsidRPr="006D0F18">
          <w:rPr>
            <w:lang w:val="sk-SK"/>
          </w:rPr>
          <w:t xml:space="preserve">Uvedený limit a podmienky oprávnenosti výdavkov na telekomunikačné poplatky a prístup na internet </w:t>
        </w:r>
        <w:del w:id="775" w:author="Slavomír Gajarský" w:date="2017-01-30T12:17:00Z">
          <w:r w:rsidRPr="006D0F18" w:rsidDel="001B2D53">
            <w:rPr>
              <w:lang w:val="sk-SK"/>
            </w:rPr>
            <w:delText xml:space="preserve"> </w:delText>
          </w:r>
        </w:del>
        <w:r w:rsidRPr="006D0F18">
          <w:rPr>
            <w:lang w:val="sk-SK"/>
          </w:rPr>
          <w:t>sa nevzťahujú na významné výdavky v rámci hlavných aktivít projektu</w:t>
        </w:r>
      </w:ins>
      <w:ins w:id="776" w:author="Slavomír Gajarský" w:date="2017-01-30T12:25:00Z">
        <w:r>
          <w:rPr>
            <w:lang w:val="sk-SK"/>
          </w:rPr>
          <w:t>, ktoré sú jednoznačne k tejto aktivite priraditeľné</w:t>
        </w:r>
      </w:ins>
      <w:ins w:id="777" w:author="Emília Čelovská" w:date="2017-01-13T14:31:00Z">
        <w:r w:rsidRPr="006D0F18">
          <w:rPr>
            <w:lang w:val="sk-SK"/>
          </w:rPr>
          <w:t xml:space="preserve"> ako napr. financovanie call centra, zavedenie systému merania spokojnosti a pod.</w:t>
        </w:r>
      </w:ins>
    </w:p>
  </w:footnote>
  <w:footnote w:id="69">
    <w:p w:rsidR="00515FCC" w:rsidRPr="003429D2" w:rsidRDefault="00515FCC"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Uvedený limit a podmienky oprávnenosti výdavkov na telekomunikačné poplatky a prístup na internet sa vzťahujú aj na telekomunikačné poplatky a prístup na internet rozpočtované</w:t>
      </w:r>
      <w:ins w:id="779" w:author="Emília Čelovská" w:date="2017-01-13T14:10:00Z">
        <w:r>
          <w:rPr>
            <w:lang w:val="sk-SK"/>
          </w:rPr>
          <w:t xml:space="preserve"> </w:t>
        </w:r>
      </w:ins>
      <w:ins w:id="780" w:author="Emília Čelovská" w:date="2017-01-13T14:14:00Z">
        <w:r>
          <w:rPr>
            <w:lang w:val="sk-SK"/>
          </w:rPr>
          <w:t>pre odborných zamestnancov</w:t>
        </w:r>
      </w:ins>
      <w:ins w:id="781" w:author="Emília Čelovská" w:date="2017-01-13T14:11:00Z">
        <w:r>
          <w:rPr>
            <w:lang w:val="sk-SK"/>
          </w:rPr>
          <w:t xml:space="preserve"> </w:t>
        </w:r>
      </w:ins>
      <w:ins w:id="782" w:author="Emília Čelovská" w:date="2017-01-13T14:16:00Z">
        <w:r>
          <w:rPr>
            <w:lang w:val="sk-SK"/>
          </w:rPr>
          <w:t>zaradených v priamych výdavkoch projektu</w:t>
        </w:r>
      </w:ins>
      <w:ins w:id="783" w:author="Slavomír Gajarský" w:date="2017-01-30T12:39:00Z">
        <w:r>
          <w:rPr>
            <w:lang w:val="sk-SK"/>
          </w:rPr>
          <w:t>, pričom ide o významné výdavky v rámci hlavných aktivít projektu a sú jednoznačne k tejto aktivite priraditeľné</w:t>
        </w:r>
      </w:ins>
      <w:ins w:id="784" w:author="Emília Čelovská" w:date="2017-01-13T14:16:00Z">
        <w:r>
          <w:rPr>
            <w:lang w:val="sk-SK"/>
          </w:rPr>
          <w:t>.</w:t>
        </w:r>
      </w:ins>
      <w:ins w:id="785" w:author="Emília Čelovská" w:date="2017-01-13T14:17:00Z">
        <w:r>
          <w:rPr>
            <w:lang w:val="sk-SK"/>
          </w:rPr>
          <w:t xml:space="preserve"> </w:t>
        </w:r>
      </w:ins>
      <w:del w:id="786" w:author="Emília Čelovská" w:date="2017-01-13T14:14:00Z">
        <w:r w:rsidDel="00FC61CD">
          <w:rPr>
            <w:lang w:val="sk-SK"/>
          </w:rPr>
          <w:delText xml:space="preserve"> </w:delText>
        </w:r>
      </w:del>
      <w:del w:id="787" w:author="Emília Čelovská" w:date="2017-01-13T14:16:00Z">
        <w:r w:rsidDel="00FC61CD">
          <w:rPr>
            <w:lang w:val="sk-SK"/>
          </w:rPr>
          <w:delText>v priamych výdavkoch.</w:delText>
        </w:r>
      </w:del>
    </w:p>
  </w:footnote>
  <w:footnote w:id="70">
    <w:p w:rsidR="00515FCC" w:rsidRPr="00461B6C" w:rsidRDefault="00515FCC"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1">
    <w:p w:rsidR="00515FCC" w:rsidRPr="00781464" w:rsidRDefault="00515FCC"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2">
    <w:p w:rsidR="00515FCC" w:rsidRPr="00CA3187" w:rsidRDefault="00515FCC"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ins w:id="788" w:author="Slavomír Gajarský" w:date="2017-01-04T12:18:00Z">
        <w:r>
          <w:rPr>
            <w:color w:val="000000"/>
            <w:lang w:val="sk-SK"/>
          </w:rPr>
          <w:t xml:space="preserve">predstavujú významné výdavky v rámci hlavných aktivít </w:t>
        </w:r>
      </w:ins>
      <w:ins w:id="789" w:author="Slavomír Gajarský" w:date="2017-01-04T12:19:00Z">
        <w:r>
          <w:rPr>
            <w:color w:val="000000"/>
            <w:lang w:val="sk-SK"/>
          </w:rPr>
          <w:t xml:space="preserve">projektu </w:t>
        </w:r>
      </w:ins>
      <w:ins w:id="790" w:author="Slavomír Gajarský" w:date="2017-01-04T12:18:00Z">
        <w:r>
          <w:rPr>
            <w:color w:val="000000"/>
            <w:lang w:val="sk-SK"/>
          </w:rPr>
          <w:t>a sú</w:t>
        </w:r>
      </w:ins>
      <w:del w:id="791" w:author="Slavomír Gajarský" w:date="2017-01-04T12:18:00Z">
        <w:r w:rsidDel="00CB3EB5">
          <w:rPr>
            <w:color w:val="000000"/>
            <w:lang w:val="sk-SK"/>
          </w:rPr>
          <w:delText>je možné</w:delText>
        </w:r>
      </w:del>
      <w:r>
        <w:rPr>
          <w:color w:val="000000"/>
          <w:lang w:val="sk-SK"/>
        </w:rPr>
        <w:t xml:space="preserve"> jednoznačne </w:t>
      </w:r>
      <w:del w:id="792" w:author="Slavomír Gajarský" w:date="2017-01-04T12:18:00Z">
        <w:r w:rsidDel="00CB3EB5">
          <w:rPr>
            <w:color w:val="000000"/>
            <w:lang w:val="sk-SK"/>
          </w:rPr>
          <w:delText xml:space="preserve">priradiť </w:delText>
        </w:r>
      </w:del>
      <w:ins w:id="793" w:author="Slavomír Gajarský" w:date="2017-01-04T12:18:00Z">
        <w:r>
          <w:rPr>
            <w:color w:val="000000"/>
            <w:lang w:val="sk-SK"/>
          </w:rPr>
          <w:t>k týmto</w:t>
        </w:r>
      </w:ins>
      <w:del w:id="794" w:author="Slavomír Gajarský" w:date="2017-01-04T12:18:00Z">
        <w:r w:rsidDel="00CB3EB5">
          <w:rPr>
            <w:color w:val="000000"/>
            <w:lang w:val="sk-SK"/>
          </w:rPr>
          <w:delText>k</w:delText>
        </w:r>
      </w:del>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ins w:id="795" w:author="Slavomír Gajarský" w:date="2017-01-04T12:18:00Z">
        <w:r>
          <w:rPr>
            <w:color w:val="000000"/>
            <w:lang w:val="sk-SK"/>
          </w:rPr>
          <w:t xml:space="preserve"> priraditeľné</w:t>
        </w:r>
      </w:ins>
      <w:r>
        <w:rPr>
          <w:color w:val="000000"/>
          <w:lang w:val="sk-SK"/>
        </w:rPr>
        <w:t>.</w:t>
      </w:r>
    </w:p>
  </w:footnote>
  <w:footnote w:id="73">
    <w:p w:rsidR="00515FCC" w:rsidRPr="00781464" w:rsidRDefault="00515FCC"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4">
    <w:p w:rsidR="00515FCC" w:rsidRPr="00781464" w:rsidRDefault="00515FCC"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5">
    <w:p w:rsidR="00515FCC" w:rsidRPr="008148BC" w:rsidRDefault="00515FCC"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6">
    <w:p w:rsidR="00515FCC" w:rsidRPr="004721E4" w:rsidRDefault="00515FCC" w:rsidP="00892B4A">
      <w:pPr>
        <w:pStyle w:val="Textpoznmkypodiarou"/>
        <w:spacing w:after="0"/>
        <w:jc w:val="both"/>
        <w:rPr>
          <w:lang w:val="sk-SK"/>
        </w:rPr>
      </w:pPr>
      <w:r>
        <w:rPr>
          <w:rStyle w:val="Odkaznapoznmkupodiarou"/>
        </w:rPr>
        <w:footnoteRef/>
      </w:r>
      <w:r w:rsidRPr="00382FAF">
        <w:rPr>
          <w:lang w:val="sk-SK"/>
        </w:rPr>
        <w:t xml:space="preserve"> </w:t>
      </w:r>
      <w:del w:id="802" w:author="Katarína Snopková" w:date="2016-12-06T10:38:00Z">
        <w:r w:rsidRPr="00781464" w:rsidDel="004721E4">
          <w:rPr>
            <w:lang w:val="sk-SK"/>
          </w:rPr>
          <w:delText xml:space="preserve">V </w:delText>
        </w:r>
        <w:r w:rsidRPr="004A613B" w:rsidDel="004721E4">
          <w:rPr>
            <w:lang w:val="sk-SK"/>
          </w:rPr>
          <w:delText>rámci výzvy/vyzvania môže byť špecifikované, že výdavky na obstaranie zariadenia/vybaveni</w:delText>
        </w:r>
        <w:r w:rsidDel="004721E4">
          <w:rPr>
            <w:lang w:val="sk-SK"/>
          </w:rPr>
          <w:delText>a</w:delText>
        </w:r>
        <w:r w:rsidRPr="004A613B" w:rsidDel="004721E4">
          <w:rPr>
            <w:lang w:val="sk-SK"/>
          </w:rPr>
          <w:delText xml:space="preserve"> pre účely</w:delText>
        </w:r>
        <w:r w:rsidDel="004721E4">
          <w:rPr>
            <w:lang w:val="sk-SK"/>
          </w:rPr>
          <w:delText xml:space="preserve"> </w:delText>
        </w:r>
        <w:r w:rsidRPr="004A613B" w:rsidDel="004721E4">
          <w:rPr>
            <w:lang w:val="sk-SK"/>
          </w:rPr>
          <w:delText>administrácie, riadenia a monitor</w:delText>
        </w:r>
        <w:r w:rsidDel="004721E4">
          <w:rPr>
            <w:lang w:val="sk-SK"/>
          </w:rPr>
          <w:delText>ovania</w:delText>
        </w:r>
        <w:r w:rsidRPr="004A613B" w:rsidDel="004721E4">
          <w:rPr>
            <w:lang w:val="sk-SK"/>
          </w:rPr>
          <w:delText xml:space="preserve"> projektu nie sú oprávnenými výdavkami</w:delText>
        </w:r>
        <w:r w:rsidRPr="0050335B" w:rsidDel="004721E4">
          <w:rPr>
            <w:lang w:val="sk-SK"/>
          </w:rPr>
          <w:delText>.</w:delText>
        </w:r>
      </w:del>
      <w:ins w:id="803" w:author="Katarína Snopková" w:date="2016-12-06T10:37:00Z">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w:t>
        </w:r>
      </w:ins>
      <w:ins w:id="804" w:author="Katarína Snopková" w:date="2016-12-06T10:38:00Z">
        <w:r w:rsidRPr="004721E4">
          <w:rPr>
            <w:lang w:val="sk-SK"/>
          </w:rPr>
          <w:t xml:space="preserve">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ins>
    </w:p>
  </w:footnote>
  <w:footnote w:id="77">
    <w:p w:rsidR="00515FCC" w:rsidRPr="00575B29" w:rsidRDefault="00515FCC"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del w:id="806" w:author="Katarína Snopková" w:date="2016-12-06T10:34:00Z">
        <w:r w:rsidRPr="00575B29" w:rsidDel="0067329D">
          <w:rPr>
            <w:rFonts w:cs="Arial"/>
            <w:szCs w:val="16"/>
            <w:lang w:val="sk-SK"/>
          </w:rPr>
          <w:delText>Uvedená zásada sa aplikuje aj v prípade majetku, ktorý nie je vykázaný ako dlhodobý hmotný/nehmotný majetok (napr. počítač, dataprojektor, rôzne pomôcky).</w:delText>
        </w:r>
      </w:del>
    </w:p>
  </w:footnote>
  <w:footnote w:id="78">
    <w:p w:rsidR="00515FCC" w:rsidRPr="00781464" w:rsidDel="0067329D" w:rsidRDefault="00515FCC" w:rsidP="005A5E40">
      <w:pPr>
        <w:pStyle w:val="Textpoznmkypodiarou"/>
        <w:spacing w:after="0"/>
        <w:jc w:val="both"/>
        <w:rPr>
          <w:del w:id="809" w:author="Katarína Snopková" w:date="2016-12-06T10:35:00Z"/>
          <w:lang w:val="sk-SK"/>
        </w:rPr>
      </w:pPr>
      <w:del w:id="810" w:author="Katarína Snopková" w:date="2016-12-06T10:35:00Z">
        <w:r w:rsidRPr="006524C3" w:rsidDel="0067329D">
          <w:rPr>
            <w:rStyle w:val="Odkaznapoznmkupodiarou"/>
          </w:rPr>
          <w:footnoteRef/>
        </w:r>
        <w:r w:rsidRPr="006524C3" w:rsidDel="0067329D">
          <w:rPr>
            <w:lang w:val="sk-SK"/>
          </w:rPr>
          <w:delTex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delText>
        </w:r>
      </w:del>
    </w:p>
  </w:footnote>
  <w:footnote w:id="79">
    <w:p w:rsidR="00515FCC" w:rsidRPr="00022FA0" w:rsidRDefault="00515FCC"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del w:id="813" w:author="Katarína Snopková" w:date="2016-12-06T11:38:00Z">
        <w:r w:rsidRPr="00C931D2" w:rsidDel="006E5E4F">
          <w:rPr>
            <w:lang w:val="sk-SK"/>
          </w:rPr>
          <w:delText> </w:delText>
        </w:r>
      </w:del>
      <w:ins w:id="814" w:author="Katarína Snopková" w:date="2016-12-06T11:38:00Z">
        <w:r>
          <w:rPr>
            <w:lang w:val="sk-SK"/>
          </w:rPr>
          <w:t xml:space="preserve"> grantu z </w:t>
        </w:r>
      </w:ins>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ins w:id="815" w:author="Katarína Snopková" w:date="2016-12-06T11:38:00Z">
        <w:r>
          <w:rPr>
            <w:szCs w:val="22"/>
            <w:lang w:val="sk-SK"/>
          </w:rPr>
          <w:t xml:space="preserve">grantu financovaného z </w:t>
        </w:r>
      </w:ins>
      <w:r w:rsidRPr="00C931D2">
        <w:rPr>
          <w:szCs w:val="22"/>
          <w:lang w:val="sk-SK"/>
        </w:rPr>
        <w:t>verejného zdroja.</w:t>
      </w:r>
    </w:p>
  </w:footnote>
  <w:footnote w:id="80">
    <w:p w:rsidR="00515FCC" w:rsidRPr="00781464" w:rsidRDefault="00515FCC"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1">
    <w:p w:rsidR="00515FCC" w:rsidRPr="00781464" w:rsidRDefault="00515FCC"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2">
    <w:p w:rsidR="00515FCC" w:rsidRDefault="00515FCC"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3">
    <w:p w:rsidR="00515FCC" w:rsidRPr="00575B29" w:rsidRDefault="00515FCC"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4">
    <w:p w:rsidR="00515FCC" w:rsidRPr="00781464" w:rsidRDefault="00515FCC"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w:t>
      </w:r>
      <w:del w:id="818" w:author="Slavomír Gajarský" w:date="2017-01-04T12:34:00Z">
        <w:r w:rsidDel="005A29EA">
          <w:rPr>
            <w:lang w:val="sk-SK"/>
          </w:rPr>
          <w:delText xml:space="preserve"> </w:delText>
        </w:r>
      </w:del>
      <w:r w:rsidRPr="00B9000C">
        <w:rPr>
          <w:lang w:val="sk-SK"/>
        </w:rPr>
        <w:t>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del w:id="819" w:author="Slavomír Gajarský" w:date="2017-01-04T12:34:00Z">
        <w:r w:rsidDel="00A70D24">
          <w:rPr>
            <w:lang w:val="sk-SK"/>
          </w:rPr>
          <w:delText xml:space="preserve"> </w:delText>
        </w:r>
        <w:r w:rsidRPr="00B9000C" w:rsidDel="00A70D24">
          <w:rPr>
            <w:lang w:val="sk-SK"/>
          </w:rPr>
          <w:delText>(aj</w:delText>
        </w:r>
        <w:r w:rsidDel="00A70D24">
          <w:rPr>
            <w:lang w:val="sk-SK"/>
          </w:rPr>
          <w:delText xml:space="preserve"> </w:delText>
        </w:r>
        <w:r w:rsidRPr="00B9000C" w:rsidDel="00A70D24">
          <w:rPr>
            <w:lang w:val="sk-SK"/>
          </w:rPr>
          <w:delText>nehmotný</w:delText>
        </w:r>
        <w:r w:rsidDel="00A70D24">
          <w:rPr>
            <w:lang w:val="sk-SK"/>
          </w:rPr>
          <w:delText xml:space="preserve"> </w:delText>
        </w:r>
        <w:r w:rsidRPr="00B9000C" w:rsidDel="00A70D24">
          <w:rPr>
            <w:lang w:val="sk-SK"/>
          </w:rPr>
          <w:delText>majetok)</w:delText>
        </w:r>
      </w:del>
      <w:r w:rsidRPr="00B9000C">
        <w:rPr>
          <w:lang w:val="sk-SK"/>
        </w:rPr>
        <w:t>,</w:t>
      </w:r>
      <w:r>
        <w:rPr>
          <w:lang w:val="sk-SK"/>
        </w:rPr>
        <w:t xml:space="preserve"> </w:t>
      </w:r>
      <w:r w:rsidRPr="00B9000C">
        <w:rPr>
          <w:lang w:val="sk-SK"/>
        </w:rPr>
        <w:t>ktor</w:t>
      </w:r>
      <w:ins w:id="820" w:author="Slavomír Gajarský" w:date="2017-01-04T12:34:00Z">
        <w:r>
          <w:rPr>
            <w:lang w:val="sk-SK"/>
          </w:rPr>
          <w:t>é</w:t>
        </w:r>
      </w:ins>
      <w:del w:id="821" w:author="Slavomír Gajarský" w:date="2017-01-04T12:34:00Z">
        <w:r w:rsidRPr="00B9000C" w:rsidDel="00365E2F">
          <w:rPr>
            <w:lang w:val="sk-SK"/>
          </w:rPr>
          <w:delText>ý</w:delText>
        </w:r>
      </w:del>
      <w:r>
        <w:rPr>
          <w:lang w:val="sk-SK"/>
        </w:rPr>
        <w:t xml:space="preserve"> </w:t>
      </w:r>
      <w:r w:rsidRPr="00B9000C">
        <w:rPr>
          <w:lang w:val="sk-SK"/>
        </w:rPr>
        <w:t>je</w:t>
      </w:r>
      <w:r>
        <w:rPr>
          <w:lang w:val="sk-SK"/>
        </w:rPr>
        <w:t xml:space="preserve"> </w:t>
      </w:r>
      <w:r w:rsidRPr="00B9000C">
        <w:rPr>
          <w:lang w:val="sk-SK"/>
        </w:rPr>
        <w:t>oprávnen</w:t>
      </w:r>
      <w:ins w:id="822" w:author="Slavomír Gajarský" w:date="2017-01-04T12:34:00Z">
        <w:r>
          <w:rPr>
            <w:lang w:val="sk-SK"/>
          </w:rPr>
          <w:t>é</w:t>
        </w:r>
      </w:ins>
      <w:del w:id="823" w:author="Slavomír Gajarský" w:date="2017-01-04T12:34:00Z">
        <w:r w:rsidRPr="00B9000C" w:rsidDel="00365E2F">
          <w:rPr>
            <w:lang w:val="sk-SK"/>
          </w:rPr>
          <w:delText>ý</w:delText>
        </w:r>
      </w:del>
      <w:r>
        <w:rPr>
          <w:lang w:val="sk-SK"/>
        </w:rPr>
        <w:t xml:space="preserve">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5">
    <w:p w:rsidR="00515FCC" w:rsidRPr="00CE0C11" w:rsidRDefault="00515FCC"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w:t>
      </w:r>
      <w:del w:id="825" w:author="Katarína Snopková" w:date="2016-12-06T10:28:00Z">
        <w:r w:rsidRPr="00C931D2" w:rsidDel="00F2344F">
          <w:rPr>
            <w:lang w:val="sk-SK"/>
          </w:rPr>
          <w:delText xml:space="preserve">a dlhodobý nehmotný majetok, ktorého vstupná cena je vyššia ako 2 400 </w:delText>
        </w:r>
        <w:r w:rsidDel="00F2344F">
          <w:rPr>
            <w:lang w:val="sk-SK"/>
          </w:rPr>
          <w:delText xml:space="preserve">EUR </w:delText>
        </w:r>
        <w:r w:rsidRPr="00C931D2" w:rsidDel="00F2344F">
          <w:rPr>
            <w:lang w:val="sk-SK"/>
          </w:rPr>
          <w:delText xml:space="preserve">a použiteľnosť alebo prevádzkovo-technické funkcie sú dlhšie ako jeden rok </w:delText>
        </w:r>
      </w:del>
      <w:r w:rsidRPr="00C931D2">
        <w:rPr>
          <w:lang w:val="sk-SK"/>
        </w:rPr>
        <w:t xml:space="preserve">(podľa § 22 zákona č. 595/2003 Z. z. o dani z príjmov). V prípadoch, kedy majetok nespĺňa podmienky ustanovené podľa zákona o dani z príjmov, ale prijímateľ sa rozhodol postupovať podľa osobitného predpisu a tento majetok sa vykazuje ako dlhodobý hmotný </w:t>
      </w:r>
      <w:del w:id="826" w:author="Katarína Snopková" w:date="2016-12-06T10:29:00Z">
        <w:r w:rsidRPr="00C931D2" w:rsidDel="00F2344F">
          <w:rPr>
            <w:lang w:val="sk-SK"/>
          </w:rPr>
          <w:delText xml:space="preserve">alebo nehmotný </w:delText>
        </w:r>
      </w:del>
      <w:r w:rsidRPr="00C931D2">
        <w:rPr>
          <w:lang w:val="sk-SK"/>
        </w:rPr>
        <w:t>majetok v účtovníctve prijímateľa, tak sa na takýto majetok uplatňujú rovnaké podmienky uvedené v </w:t>
      </w:r>
      <w:r>
        <w:rPr>
          <w:lang w:val="sk-SK"/>
        </w:rPr>
        <w:t>t</w:t>
      </w:r>
      <w:del w:id="827" w:author="Katarína Snopková" w:date="2016-12-06T10:29:00Z">
        <w:r w:rsidDel="00F2344F">
          <w:rPr>
            <w:lang w:val="sk-SK"/>
          </w:rPr>
          <w:delText>j</w:delText>
        </w:r>
      </w:del>
      <w:r>
        <w:rPr>
          <w:lang w:val="sk-SK"/>
        </w:rPr>
        <w:t>e</w:t>
      </w:r>
      <w:ins w:id="828" w:author="Katarína Snopková" w:date="2016-12-06T10:29:00Z">
        <w:r>
          <w:rPr>
            <w:lang w:val="sk-SK"/>
          </w:rPr>
          <w:t>j</w:t>
        </w:r>
      </w:ins>
      <w:r>
        <w:rPr>
          <w:lang w:val="sk-SK"/>
        </w:rPr>
        <w:t xml:space="preserve">to príručke pre </w:t>
      </w:r>
      <w:del w:id="829" w:author="Slavomír Gajarský" w:date="2017-01-04T12:37:00Z">
        <w:r w:rsidDel="00456A17">
          <w:rPr>
            <w:lang w:val="sk-SK"/>
          </w:rPr>
          <w:delText>prijímateľa</w:delText>
        </w:r>
      </w:del>
      <w:ins w:id="830" w:author="Slavomír Gajarský" w:date="2017-01-04T12:37:00Z">
        <w:r>
          <w:rPr>
            <w:lang w:val="sk-SK"/>
          </w:rPr>
          <w:t>žiadateľa</w:t>
        </w:r>
      </w:ins>
      <w:r>
        <w:rPr>
          <w:lang w:val="sk-SK"/>
        </w:rPr>
        <w:t>.</w:t>
      </w:r>
    </w:p>
  </w:footnote>
  <w:footnote w:id="86">
    <w:p w:rsidR="00515FCC" w:rsidRPr="00781464" w:rsidRDefault="00515FCC"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7">
    <w:p w:rsidR="00515FCC" w:rsidRPr="00781464" w:rsidRDefault="00515FCC"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8">
    <w:p w:rsidR="00515FCC" w:rsidRPr="000906F9" w:rsidRDefault="00515FCC"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9">
    <w:p w:rsidR="00515FCC" w:rsidRPr="00B17F6F" w:rsidRDefault="00515FCC"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rsidR="00515FCC" w:rsidRPr="00B17F6F" w:rsidRDefault="00515FCC"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rsidR="00515FCC" w:rsidRPr="00781464" w:rsidRDefault="00515FCC" w:rsidP="007F5D12">
      <w:pPr>
        <w:pStyle w:val="Textpoznmkypodiarou"/>
        <w:spacing w:after="0"/>
        <w:jc w:val="both"/>
        <w:rPr>
          <w:lang w:val="sk-SK"/>
        </w:rPr>
      </w:pPr>
      <w:r w:rsidRPr="00B17F6F">
        <w:rPr>
          <w:lang w:val="sk-SK"/>
        </w:rPr>
        <w:t>oprávnené výdavky.</w:t>
      </w:r>
    </w:p>
  </w:footnote>
  <w:footnote w:id="90">
    <w:p w:rsidR="00515FCC" w:rsidRPr="008D099D" w:rsidRDefault="00515FCC"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1">
    <w:p w:rsidR="00515FCC" w:rsidRPr="00F30188" w:rsidRDefault="00515FCC"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2">
    <w:p w:rsidR="00515FCC" w:rsidRPr="00F13B43" w:rsidRDefault="00515FCC"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3">
    <w:p w:rsidR="00515FCC" w:rsidRPr="00A03585" w:rsidRDefault="00515FCC"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4">
    <w:p w:rsidR="00515FCC" w:rsidRPr="00545058" w:rsidRDefault="00515FCC"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5">
    <w:p w:rsidR="00515FCC" w:rsidRPr="007F13B7" w:rsidRDefault="00515FCC"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6">
    <w:p w:rsidR="00515FCC" w:rsidRPr="00040949" w:rsidRDefault="00515FCC">
      <w:pPr>
        <w:pStyle w:val="Textpoznmkypodiarou"/>
        <w:rPr>
          <w:ins w:id="841" w:author="Slavomír Gajarský" w:date="2017-02-13T09:34:00Z"/>
          <w:lang w:val="sk-SK"/>
        </w:rPr>
      </w:pPr>
      <w:ins w:id="842" w:author="Slavomír Gajarský" w:date="2017-02-13T09:34:00Z">
        <w:r>
          <w:rPr>
            <w:rStyle w:val="Odkaznapoznmkupodiarou"/>
          </w:rPr>
          <w:footnoteRef/>
        </w:r>
        <w:r w:rsidRPr="00AC1573">
          <w:rPr>
            <w:lang w:val="sk-SK"/>
          </w:rPr>
          <w:t xml:space="preserve"> </w:t>
        </w:r>
        <w:r>
          <w:rPr>
            <w:lang w:val="sk-SK"/>
          </w:rPr>
          <w:t>V prípade zariadenia/vybavenia, ktoré bude využívané v rámci jednej hlavnej aktivity</w:t>
        </w:r>
      </w:ins>
      <w:ins w:id="843" w:author="Slavomír Gajarský" w:date="2017-02-13T09:35:00Z">
        <w:r>
          <w:rPr>
            <w:lang w:val="sk-SK"/>
          </w:rPr>
          <w:t xml:space="preserve"> v zmysle komentára rozpočtu</w:t>
        </w:r>
      </w:ins>
      <w:ins w:id="844" w:author="Slavomír Gajarský" w:date="2017-02-13T09:34:00Z">
        <w:r>
          <w:rPr>
            <w:lang w:val="sk-SK"/>
          </w:rPr>
          <w:t>, žiadateľ uvedie do stĺpca I „Priradenie k aktivitám projektu“ túto hlavnú aktivitu.</w:t>
        </w:r>
      </w:ins>
    </w:p>
  </w:footnote>
  <w:footnote w:id="97">
    <w:p w:rsidR="00515FCC" w:rsidRPr="00DE6A57" w:rsidRDefault="00515FCC"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8">
    <w:p w:rsidR="00515FCC" w:rsidRPr="001E46F8" w:rsidRDefault="00515FCC"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99">
    <w:p w:rsidR="00515FCC" w:rsidRPr="00C931D2" w:rsidRDefault="00515FCC"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 w:id="100">
    <w:p w:rsidR="00515FCC" w:rsidRPr="00251941" w:rsidRDefault="00515FCC" w:rsidP="003950CB">
      <w:pPr>
        <w:pStyle w:val="Textpoznmkypodiarou"/>
        <w:rPr>
          <w:ins w:id="953" w:author="Zuzana Hušeková" w:date="2017-01-31T08:10:00Z"/>
          <w:szCs w:val="16"/>
          <w:lang w:val="sk-SK"/>
        </w:rPr>
      </w:pPr>
      <w:ins w:id="954" w:author="Zuzana Hušeková" w:date="2017-01-31T08:10:00Z">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r w:rsidRPr="00251941">
          <w:rPr>
            <w:szCs w:val="16"/>
            <w:lang w:val="sk-SK"/>
          </w:rPr>
          <w:fldChar w:fldCharType="begin"/>
        </w:r>
        <w:r w:rsidRPr="00251941">
          <w:rPr>
            <w:szCs w:val="16"/>
            <w:lang w:val="sk-SK"/>
          </w:rPr>
          <w:instrText xml:space="preserve"> HYPERLINK "http://hpur.vlada.gov.sk/domov/" </w:instrText>
        </w:r>
        <w:r w:rsidRPr="00251941">
          <w:rPr>
            <w:szCs w:val="16"/>
            <w:lang w:val="sk-SK"/>
          </w:rPr>
          <w:fldChar w:fldCharType="separate"/>
        </w:r>
        <w:r w:rsidRPr="00251941">
          <w:rPr>
            <w:rStyle w:val="Hypertextovprepojenie"/>
            <w:sz w:val="16"/>
            <w:szCs w:val="16"/>
            <w:lang w:val="sk-SK"/>
          </w:rPr>
          <w:t>http://hpur.vlada.gov.sk/domov/</w:t>
        </w:r>
        <w:r w:rsidRPr="00251941">
          <w:rPr>
            <w:szCs w:val="16"/>
            <w:lang w:val="sk-SK"/>
          </w:rPr>
          <w:fldChar w:fldCharType="end"/>
        </w:r>
        <w:r w:rsidRPr="00251941">
          <w:rPr>
            <w:szCs w:val="16"/>
            <w:lang w:val="sk-SK"/>
          </w:rPr>
          <w:t xml:space="preserve"> , Systém implementácie HP RMŽ a ND na roky 2014 – 2020 na </w:t>
        </w:r>
        <w:r w:rsidRPr="00251941">
          <w:rPr>
            <w:szCs w:val="16"/>
            <w:lang w:val="sk-SK"/>
          </w:rPr>
          <w:fldChar w:fldCharType="begin"/>
        </w:r>
        <w:r w:rsidRPr="00251941">
          <w:rPr>
            <w:szCs w:val="16"/>
            <w:lang w:val="sk-SK"/>
          </w:rPr>
          <w:instrText xml:space="preserve"> HYPERLINK "http://www.gender.gov.sk/" </w:instrText>
        </w:r>
        <w:r w:rsidRPr="00251941">
          <w:rPr>
            <w:szCs w:val="16"/>
            <w:lang w:val="sk-SK"/>
          </w:rPr>
          <w:fldChar w:fldCharType="separate"/>
        </w:r>
        <w:r w:rsidRPr="00251941">
          <w:rPr>
            <w:rStyle w:val="Hypertextovprepojenie"/>
            <w:sz w:val="16"/>
            <w:szCs w:val="16"/>
            <w:lang w:val="sk-SK"/>
          </w:rPr>
          <w:t>http://www.gender.gov.sk/</w:t>
        </w:r>
        <w:r w:rsidRPr="00251941">
          <w:rPr>
            <w:szCs w:val="16"/>
            <w:lang w:val="sk-SK"/>
          </w:rPr>
          <w:fldChar w:fldCharType="end"/>
        </w:r>
      </w:ins>
    </w:p>
    <w:p w:rsidR="00515FCC" w:rsidRDefault="00515FCC" w:rsidP="003950CB">
      <w:pPr>
        <w:pStyle w:val="Textpoznmkypodiarou"/>
        <w:rPr>
          <w:ins w:id="955" w:author="Zuzana Hušeková" w:date="2017-01-31T08:10:00Z"/>
          <w:lang w:val="sk-SK"/>
        </w:rPr>
      </w:pPr>
    </w:p>
    <w:p w:rsidR="00515FCC" w:rsidRPr="003F5F8A" w:rsidRDefault="00515FCC" w:rsidP="003950CB">
      <w:pPr>
        <w:pStyle w:val="Textpoznmkypodiarou"/>
        <w:rPr>
          <w:ins w:id="956" w:author="Zuzana Hušeková" w:date="2017-01-31T08:10:00Z"/>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FCC" w:rsidRPr="00624DC2" w:rsidRDefault="00515FCC" w:rsidP="002B3DE0">
    <w:pPr>
      <w:pStyle w:val="Hlavika"/>
      <w:tabs>
        <w:tab w:val="clear" w:pos="4703"/>
        <w:tab w:val="clear" w:pos="9406"/>
        <w:tab w:val="left" w:pos="1763"/>
      </w:tabs>
      <w:rPr>
        <w:lang w:val="en-GB"/>
      </w:rPr>
    </w:pPr>
    <w:r>
      <w:rPr>
        <w:lang w:val="en-GB"/>
      </w:rPr>
      <w:tab/>
    </w:r>
  </w:p>
  <w:p w:rsidR="00515FCC" w:rsidRDefault="00515FC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47B0D5E"/>
    <w:multiLevelType w:val="hybridMultilevel"/>
    <w:tmpl w:val="F4D677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6">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8">
    <w:nsid w:val="10CE69D4"/>
    <w:multiLevelType w:val="hybridMultilevel"/>
    <w:tmpl w:val="63E01EC8"/>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9">
    <w:nsid w:val="11646A70"/>
    <w:multiLevelType w:val="hybridMultilevel"/>
    <w:tmpl w:val="1EB098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5">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2B03597C"/>
    <w:multiLevelType w:val="hybridMultilevel"/>
    <w:tmpl w:val="1D907FDA"/>
    <w:lvl w:ilvl="0" w:tplc="041B000D">
      <w:start w:val="1"/>
      <w:numFmt w:val="bullet"/>
      <w:lvlText w:val=""/>
      <w:lvlJc w:val="left"/>
      <w:pPr>
        <w:ind w:left="2565" w:hanging="360"/>
      </w:pPr>
      <w:rPr>
        <w:rFonts w:ascii="Wingdings" w:hAnsi="Wingding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20">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8">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5">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49660E"/>
    <w:multiLevelType w:val="hybridMultilevel"/>
    <w:tmpl w:val="08D8C7F2"/>
    <w:lvl w:ilvl="0" w:tplc="44DE6C5E">
      <w:start w:val="1"/>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5843EE8"/>
    <w:multiLevelType w:val="multilevel"/>
    <w:tmpl w:val="7F069BCC"/>
    <w:lvl w:ilvl="0">
      <w:start w:val="1"/>
      <w:numFmt w:val="decimal"/>
      <w:lvlText w:val="%1."/>
      <w:lvlJc w:val="left"/>
      <w:pPr>
        <w:ind w:left="720" w:hanging="360"/>
      </w:p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11"/>
  </w:num>
  <w:num w:numId="3">
    <w:abstractNumId w:val="38"/>
  </w:num>
  <w:num w:numId="4">
    <w:abstractNumId w:val="4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52"/>
  </w:num>
  <w:num w:numId="8">
    <w:abstractNumId w:val="18"/>
  </w:num>
  <w:num w:numId="9">
    <w:abstractNumId w:val="51"/>
  </w:num>
  <w:num w:numId="10">
    <w:abstractNumId w:val="31"/>
  </w:num>
  <w:num w:numId="11">
    <w:abstractNumId w:val="1"/>
  </w:num>
  <w:num w:numId="12">
    <w:abstractNumId w:val="14"/>
  </w:num>
  <w:num w:numId="13">
    <w:abstractNumId w:val="36"/>
  </w:num>
  <w:num w:numId="14">
    <w:abstractNumId w:val="6"/>
  </w:num>
  <w:num w:numId="15">
    <w:abstractNumId w:val="27"/>
  </w:num>
  <w:num w:numId="16">
    <w:abstractNumId w:val="29"/>
  </w:num>
  <w:num w:numId="17">
    <w:abstractNumId w:val="10"/>
  </w:num>
  <w:num w:numId="18">
    <w:abstractNumId w:val="7"/>
  </w:num>
  <w:num w:numId="19">
    <w:abstractNumId w:val="50"/>
  </w:num>
  <w:num w:numId="20">
    <w:abstractNumId w:val="32"/>
  </w:num>
  <w:num w:numId="21">
    <w:abstractNumId w:val="0"/>
  </w:num>
  <w:num w:numId="22">
    <w:abstractNumId w:val="42"/>
  </w:num>
  <w:num w:numId="23">
    <w:abstractNumId w:val="12"/>
  </w:num>
  <w:num w:numId="24">
    <w:abstractNumId w:val="49"/>
  </w:num>
  <w:num w:numId="25">
    <w:abstractNumId w:val="44"/>
  </w:num>
  <w:num w:numId="26">
    <w:abstractNumId w:val="46"/>
  </w:num>
  <w:num w:numId="27">
    <w:abstractNumId w:val="5"/>
  </w:num>
  <w:num w:numId="28">
    <w:abstractNumId w:val="15"/>
  </w:num>
  <w:num w:numId="29">
    <w:abstractNumId w:val="55"/>
  </w:num>
  <w:num w:numId="30">
    <w:abstractNumId w:val="17"/>
  </w:num>
  <w:num w:numId="31">
    <w:abstractNumId w:val="53"/>
  </w:num>
  <w:num w:numId="32">
    <w:abstractNumId w:val="45"/>
  </w:num>
  <w:num w:numId="33">
    <w:abstractNumId w:val="22"/>
  </w:num>
  <w:num w:numId="34">
    <w:abstractNumId w:val="2"/>
  </w:num>
  <w:num w:numId="35">
    <w:abstractNumId w:val="35"/>
  </w:num>
  <w:num w:numId="36">
    <w:abstractNumId w:val="21"/>
  </w:num>
  <w:num w:numId="37">
    <w:abstractNumId w:val="37"/>
  </w:num>
  <w:num w:numId="38">
    <w:abstractNumId w:val="54"/>
  </w:num>
  <w:num w:numId="39">
    <w:abstractNumId w:val="23"/>
  </w:num>
  <w:num w:numId="40">
    <w:abstractNumId w:val="40"/>
  </w:num>
  <w:num w:numId="41">
    <w:abstractNumId w:val="33"/>
  </w:num>
  <w:num w:numId="42">
    <w:abstractNumId w:val="25"/>
  </w:num>
  <w:num w:numId="43">
    <w:abstractNumId w:val="47"/>
  </w:num>
  <w:num w:numId="44">
    <w:abstractNumId w:val="26"/>
  </w:num>
  <w:num w:numId="45">
    <w:abstractNumId w:val="3"/>
  </w:num>
  <w:num w:numId="46">
    <w:abstractNumId w:val="20"/>
  </w:num>
  <w:num w:numId="47">
    <w:abstractNumId w:val="9"/>
  </w:num>
  <w:num w:numId="48">
    <w:abstractNumId w:val="4"/>
  </w:num>
  <w:num w:numId="49">
    <w:abstractNumId w:val="30"/>
  </w:num>
  <w:num w:numId="50">
    <w:abstractNumId w:val="19"/>
  </w:num>
  <w:num w:numId="51">
    <w:abstractNumId w:val="34"/>
  </w:num>
  <w:num w:numId="52">
    <w:abstractNumId w:val="24"/>
  </w:num>
  <w:num w:numId="53">
    <w:abstractNumId w:val="8"/>
  </w:num>
  <w:num w:numId="54">
    <w:abstractNumId w:val="41"/>
  </w:num>
  <w:num w:numId="55">
    <w:abstractNumId w:val="16"/>
  </w:num>
  <w:numIdMacAtCleanup w:val="4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Anna Nosková">
    <w15:presenceInfo w15:providerId="AD" w15:userId="S-1-5-21-352021142-1903484755-3030794557-204858"/>
  </w15:person>
  <w15:person w15:author="Katarína Rejdovianová">
    <w15:presenceInfo w15:providerId="None" w15:userId="Katarína Rejdovianová"/>
  </w15:person>
  <w15:person w15:author="Slavomír Gajarský">
    <w15:presenceInfo w15:providerId="None" w15:userId="Slavomír Gajarský"/>
  </w15:person>
  <w15:person w15:author="Katarína Snopková">
    <w15:presenceInfo w15:providerId="None" w15:userId="Katarína Snopková"/>
  </w15:person>
  <w15:person w15:author="Branislav Horák">
    <w15:presenceInfo w15:providerId="None" w15:userId="Branislav Horá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347"/>
    <w:rsid w:val="000016A5"/>
    <w:rsid w:val="00001777"/>
    <w:rsid w:val="00001A81"/>
    <w:rsid w:val="00001E48"/>
    <w:rsid w:val="00002B64"/>
    <w:rsid w:val="0000364A"/>
    <w:rsid w:val="00003C45"/>
    <w:rsid w:val="000044E9"/>
    <w:rsid w:val="00005222"/>
    <w:rsid w:val="000052A6"/>
    <w:rsid w:val="0000565C"/>
    <w:rsid w:val="00005D5E"/>
    <w:rsid w:val="00006018"/>
    <w:rsid w:val="00007450"/>
    <w:rsid w:val="00007D88"/>
    <w:rsid w:val="0001104D"/>
    <w:rsid w:val="00011220"/>
    <w:rsid w:val="00011606"/>
    <w:rsid w:val="00011F56"/>
    <w:rsid w:val="00012A1E"/>
    <w:rsid w:val="00012BC6"/>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B81"/>
    <w:rsid w:val="00022D6A"/>
    <w:rsid w:val="00022FA0"/>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C0A"/>
    <w:rsid w:val="000601CD"/>
    <w:rsid w:val="000613DF"/>
    <w:rsid w:val="00061449"/>
    <w:rsid w:val="0006217B"/>
    <w:rsid w:val="00062191"/>
    <w:rsid w:val="00062565"/>
    <w:rsid w:val="00062A9E"/>
    <w:rsid w:val="0006316F"/>
    <w:rsid w:val="000663E5"/>
    <w:rsid w:val="0006666C"/>
    <w:rsid w:val="000706F2"/>
    <w:rsid w:val="00070898"/>
    <w:rsid w:val="00070FC4"/>
    <w:rsid w:val="00070FD3"/>
    <w:rsid w:val="00071500"/>
    <w:rsid w:val="00071987"/>
    <w:rsid w:val="00071DDF"/>
    <w:rsid w:val="0007222F"/>
    <w:rsid w:val="00073D71"/>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C37"/>
    <w:rsid w:val="000941FF"/>
    <w:rsid w:val="00094237"/>
    <w:rsid w:val="000948E3"/>
    <w:rsid w:val="00095609"/>
    <w:rsid w:val="00095880"/>
    <w:rsid w:val="00095956"/>
    <w:rsid w:val="00095CCA"/>
    <w:rsid w:val="00095FE3"/>
    <w:rsid w:val="00096976"/>
    <w:rsid w:val="000976CA"/>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6009"/>
    <w:rsid w:val="000F6295"/>
    <w:rsid w:val="000F7842"/>
    <w:rsid w:val="000F7D67"/>
    <w:rsid w:val="00100D0B"/>
    <w:rsid w:val="0010170C"/>
    <w:rsid w:val="00101B9B"/>
    <w:rsid w:val="00101C7E"/>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5A8"/>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5833"/>
    <w:rsid w:val="001560CA"/>
    <w:rsid w:val="0015662A"/>
    <w:rsid w:val="001569A4"/>
    <w:rsid w:val="0015713A"/>
    <w:rsid w:val="00157878"/>
    <w:rsid w:val="00157F37"/>
    <w:rsid w:val="0016005F"/>
    <w:rsid w:val="00160178"/>
    <w:rsid w:val="001602B6"/>
    <w:rsid w:val="00161452"/>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EA5"/>
    <w:rsid w:val="00184129"/>
    <w:rsid w:val="0018482E"/>
    <w:rsid w:val="00184D90"/>
    <w:rsid w:val="00184F67"/>
    <w:rsid w:val="00185B04"/>
    <w:rsid w:val="0018642E"/>
    <w:rsid w:val="0018686B"/>
    <w:rsid w:val="00186982"/>
    <w:rsid w:val="001874B7"/>
    <w:rsid w:val="00187532"/>
    <w:rsid w:val="00190E5A"/>
    <w:rsid w:val="0019109F"/>
    <w:rsid w:val="001918B9"/>
    <w:rsid w:val="0019197A"/>
    <w:rsid w:val="001919C5"/>
    <w:rsid w:val="0019257A"/>
    <w:rsid w:val="00192715"/>
    <w:rsid w:val="00193D1E"/>
    <w:rsid w:val="00194422"/>
    <w:rsid w:val="0019489F"/>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3801"/>
    <w:rsid w:val="001A3955"/>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896"/>
    <w:rsid w:val="001E5F73"/>
    <w:rsid w:val="001E6738"/>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F23"/>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5C42"/>
    <w:rsid w:val="002066F3"/>
    <w:rsid w:val="002067F0"/>
    <w:rsid w:val="00206A44"/>
    <w:rsid w:val="00207322"/>
    <w:rsid w:val="00207575"/>
    <w:rsid w:val="002076F2"/>
    <w:rsid w:val="00207FCC"/>
    <w:rsid w:val="0021009B"/>
    <w:rsid w:val="00210E5E"/>
    <w:rsid w:val="00212846"/>
    <w:rsid w:val="002131DC"/>
    <w:rsid w:val="00213203"/>
    <w:rsid w:val="002150F4"/>
    <w:rsid w:val="0021630D"/>
    <w:rsid w:val="002165A5"/>
    <w:rsid w:val="00217050"/>
    <w:rsid w:val="00217534"/>
    <w:rsid w:val="00220042"/>
    <w:rsid w:val="00220220"/>
    <w:rsid w:val="002209B0"/>
    <w:rsid w:val="0022152E"/>
    <w:rsid w:val="00222618"/>
    <w:rsid w:val="002229FB"/>
    <w:rsid w:val="00222B09"/>
    <w:rsid w:val="00222F25"/>
    <w:rsid w:val="00223293"/>
    <w:rsid w:val="00223371"/>
    <w:rsid w:val="002236B4"/>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165"/>
    <w:rsid w:val="00253B58"/>
    <w:rsid w:val="00253BF6"/>
    <w:rsid w:val="0025443C"/>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157A"/>
    <w:rsid w:val="002F1868"/>
    <w:rsid w:val="002F1CAA"/>
    <w:rsid w:val="002F30B3"/>
    <w:rsid w:val="002F31FA"/>
    <w:rsid w:val="002F3355"/>
    <w:rsid w:val="002F3DA2"/>
    <w:rsid w:val="002F3F60"/>
    <w:rsid w:val="002F4604"/>
    <w:rsid w:val="002F539E"/>
    <w:rsid w:val="002F6754"/>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1036"/>
    <w:rsid w:val="00311494"/>
    <w:rsid w:val="003115C7"/>
    <w:rsid w:val="0031291F"/>
    <w:rsid w:val="003129A6"/>
    <w:rsid w:val="00312F25"/>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30175"/>
    <w:rsid w:val="003303BA"/>
    <w:rsid w:val="00330414"/>
    <w:rsid w:val="0033082B"/>
    <w:rsid w:val="00331D76"/>
    <w:rsid w:val="00332453"/>
    <w:rsid w:val="003325A1"/>
    <w:rsid w:val="003328E9"/>
    <w:rsid w:val="00334B8C"/>
    <w:rsid w:val="0033677E"/>
    <w:rsid w:val="003367DA"/>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64C7"/>
    <w:rsid w:val="0034712D"/>
    <w:rsid w:val="00347797"/>
    <w:rsid w:val="003477AA"/>
    <w:rsid w:val="00347E72"/>
    <w:rsid w:val="00347F51"/>
    <w:rsid w:val="00350404"/>
    <w:rsid w:val="003505E5"/>
    <w:rsid w:val="00350CE0"/>
    <w:rsid w:val="00350DF3"/>
    <w:rsid w:val="00350F54"/>
    <w:rsid w:val="00351C00"/>
    <w:rsid w:val="0035240E"/>
    <w:rsid w:val="003530AF"/>
    <w:rsid w:val="0035315C"/>
    <w:rsid w:val="00353358"/>
    <w:rsid w:val="00353B22"/>
    <w:rsid w:val="00353D19"/>
    <w:rsid w:val="00354352"/>
    <w:rsid w:val="00354402"/>
    <w:rsid w:val="003546E9"/>
    <w:rsid w:val="00354BC8"/>
    <w:rsid w:val="003564CF"/>
    <w:rsid w:val="003567D5"/>
    <w:rsid w:val="00356AE7"/>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4A88"/>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A46"/>
    <w:rsid w:val="00377CD0"/>
    <w:rsid w:val="00380637"/>
    <w:rsid w:val="003809E5"/>
    <w:rsid w:val="00380BFB"/>
    <w:rsid w:val="00380C9E"/>
    <w:rsid w:val="003810DF"/>
    <w:rsid w:val="003814A8"/>
    <w:rsid w:val="003817ED"/>
    <w:rsid w:val="0038197D"/>
    <w:rsid w:val="00381C9B"/>
    <w:rsid w:val="003828EB"/>
    <w:rsid w:val="003829D0"/>
    <w:rsid w:val="00382FAF"/>
    <w:rsid w:val="00383B2B"/>
    <w:rsid w:val="0038419E"/>
    <w:rsid w:val="0038435F"/>
    <w:rsid w:val="003845BE"/>
    <w:rsid w:val="0038499B"/>
    <w:rsid w:val="00384A85"/>
    <w:rsid w:val="00384AC4"/>
    <w:rsid w:val="00384C86"/>
    <w:rsid w:val="0038504E"/>
    <w:rsid w:val="0038521F"/>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5F6"/>
    <w:rsid w:val="003A7654"/>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5387"/>
    <w:rsid w:val="003B5A10"/>
    <w:rsid w:val="003B5BAF"/>
    <w:rsid w:val="003B6D36"/>
    <w:rsid w:val="003B6EA8"/>
    <w:rsid w:val="003B75E3"/>
    <w:rsid w:val="003B7CDF"/>
    <w:rsid w:val="003C0910"/>
    <w:rsid w:val="003C125C"/>
    <w:rsid w:val="003C14E5"/>
    <w:rsid w:val="003C17B0"/>
    <w:rsid w:val="003C269E"/>
    <w:rsid w:val="003C26A1"/>
    <w:rsid w:val="003C26E4"/>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3A0C"/>
    <w:rsid w:val="003D4066"/>
    <w:rsid w:val="003D424B"/>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791A"/>
    <w:rsid w:val="003F013A"/>
    <w:rsid w:val="003F021B"/>
    <w:rsid w:val="003F1218"/>
    <w:rsid w:val="003F18CD"/>
    <w:rsid w:val="003F22DC"/>
    <w:rsid w:val="003F23D6"/>
    <w:rsid w:val="003F240F"/>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5054"/>
    <w:rsid w:val="0041565B"/>
    <w:rsid w:val="00416143"/>
    <w:rsid w:val="004167E3"/>
    <w:rsid w:val="004169EC"/>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6EB"/>
    <w:rsid w:val="00434D7E"/>
    <w:rsid w:val="004361A4"/>
    <w:rsid w:val="00436B02"/>
    <w:rsid w:val="00436B57"/>
    <w:rsid w:val="00436E53"/>
    <w:rsid w:val="004376B9"/>
    <w:rsid w:val="00437E70"/>
    <w:rsid w:val="00440247"/>
    <w:rsid w:val="00441746"/>
    <w:rsid w:val="00441969"/>
    <w:rsid w:val="00441C63"/>
    <w:rsid w:val="00442055"/>
    <w:rsid w:val="00442224"/>
    <w:rsid w:val="00443364"/>
    <w:rsid w:val="0044405B"/>
    <w:rsid w:val="00444231"/>
    <w:rsid w:val="004443E5"/>
    <w:rsid w:val="00444D92"/>
    <w:rsid w:val="004455B2"/>
    <w:rsid w:val="00445936"/>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2E42"/>
    <w:rsid w:val="0048469D"/>
    <w:rsid w:val="004847B1"/>
    <w:rsid w:val="00484932"/>
    <w:rsid w:val="00484CE6"/>
    <w:rsid w:val="00485821"/>
    <w:rsid w:val="004868C2"/>
    <w:rsid w:val="00487177"/>
    <w:rsid w:val="00487331"/>
    <w:rsid w:val="0049032B"/>
    <w:rsid w:val="00490D45"/>
    <w:rsid w:val="0049262F"/>
    <w:rsid w:val="00492B5D"/>
    <w:rsid w:val="00492FDF"/>
    <w:rsid w:val="004936F9"/>
    <w:rsid w:val="00493875"/>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B0CD9"/>
    <w:rsid w:val="004B1A98"/>
    <w:rsid w:val="004B2FFE"/>
    <w:rsid w:val="004B35DE"/>
    <w:rsid w:val="004B3F1F"/>
    <w:rsid w:val="004B4667"/>
    <w:rsid w:val="004B4AA9"/>
    <w:rsid w:val="004B4BA4"/>
    <w:rsid w:val="004B4CA2"/>
    <w:rsid w:val="004B4FFD"/>
    <w:rsid w:val="004B53E6"/>
    <w:rsid w:val="004B618C"/>
    <w:rsid w:val="004B67CC"/>
    <w:rsid w:val="004B6AF7"/>
    <w:rsid w:val="004B6D92"/>
    <w:rsid w:val="004B723B"/>
    <w:rsid w:val="004C04CF"/>
    <w:rsid w:val="004C1880"/>
    <w:rsid w:val="004C1D7D"/>
    <w:rsid w:val="004C1F00"/>
    <w:rsid w:val="004C357F"/>
    <w:rsid w:val="004C45A0"/>
    <w:rsid w:val="004C465F"/>
    <w:rsid w:val="004C489C"/>
    <w:rsid w:val="004C4F24"/>
    <w:rsid w:val="004C5EBF"/>
    <w:rsid w:val="004C60E7"/>
    <w:rsid w:val="004C62E8"/>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AA9"/>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EB3"/>
    <w:rsid w:val="004E704A"/>
    <w:rsid w:val="004E73D6"/>
    <w:rsid w:val="004E74EE"/>
    <w:rsid w:val="004E7544"/>
    <w:rsid w:val="004E7D68"/>
    <w:rsid w:val="004F01CE"/>
    <w:rsid w:val="004F0C4E"/>
    <w:rsid w:val="004F0E1A"/>
    <w:rsid w:val="004F1033"/>
    <w:rsid w:val="004F10BF"/>
    <w:rsid w:val="004F11B5"/>
    <w:rsid w:val="004F1B93"/>
    <w:rsid w:val="004F2546"/>
    <w:rsid w:val="004F34C7"/>
    <w:rsid w:val="004F3E07"/>
    <w:rsid w:val="004F51E6"/>
    <w:rsid w:val="004F5EAC"/>
    <w:rsid w:val="004F6109"/>
    <w:rsid w:val="004F66F0"/>
    <w:rsid w:val="004F6B2C"/>
    <w:rsid w:val="004F71BC"/>
    <w:rsid w:val="004F7617"/>
    <w:rsid w:val="004F7F64"/>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3950"/>
    <w:rsid w:val="00544184"/>
    <w:rsid w:val="00544395"/>
    <w:rsid w:val="005445B4"/>
    <w:rsid w:val="0054475E"/>
    <w:rsid w:val="00544791"/>
    <w:rsid w:val="0054566D"/>
    <w:rsid w:val="005464F0"/>
    <w:rsid w:val="00546AD9"/>
    <w:rsid w:val="00547DFB"/>
    <w:rsid w:val="005502E4"/>
    <w:rsid w:val="005519A7"/>
    <w:rsid w:val="00551D45"/>
    <w:rsid w:val="00551D65"/>
    <w:rsid w:val="005530BA"/>
    <w:rsid w:val="0055317D"/>
    <w:rsid w:val="00553531"/>
    <w:rsid w:val="005537B5"/>
    <w:rsid w:val="005541DF"/>
    <w:rsid w:val="0055433D"/>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0015"/>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4A0A"/>
    <w:rsid w:val="005851F0"/>
    <w:rsid w:val="00585CBF"/>
    <w:rsid w:val="005861F6"/>
    <w:rsid w:val="00586C59"/>
    <w:rsid w:val="00586E8D"/>
    <w:rsid w:val="005870CD"/>
    <w:rsid w:val="00587581"/>
    <w:rsid w:val="005876E1"/>
    <w:rsid w:val="00587C66"/>
    <w:rsid w:val="00590495"/>
    <w:rsid w:val="00590505"/>
    <w:rsid w:val="005907F1"/>
    <w:rsid w:val="00590C9C"/>
    <w:rsid w:val="00591544"/>
    <w:rsid w:val="00591C6C"/>
    <w:rsid w:val="00591CAF"/>
    <w:rsid w:val="00591F25"/>
    <w:rsid w:val="005928BD"/>
    <w:rsid w:val="0059299B"/>
    <w:rsid w:val="005936FF"/>
    <w:rsid w:val="00593DF6"/>
    <w:rsid w:val="005948DB"/>
    <w:rsid w:val="00594D21"/>
    <w:rsid w:val="00595CD0"/>
    <w:rsid w:val="00595EFE"/>
    <w:rsid w:val="00595FA3"/>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CAD"/>
    <w:rsid w:val="005B57C6"/>
    <w:rsid w:val="005B589B"/>
    <w:rsid w:val="005B60D7"/>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3243"/>
    <w:rsid w:val="005E3545"/>
    <w:rsid w:val="005E38AC"/>
    <w:rsid w:val="005E3DF2"/>
    <w:rsid w:val="005E3F59"/>
    <w:rsid w:val="005E404C"/>
    <w:rsid w:val="005E40F1"/>
    <w:rsid w:val="005E4755"/>
    <w:rsid w:val="005E549F"/>
    <w:rsid w:val="005E5A6D"/>
    <w:rsid w:val="005E5D2D"/>
    <w:rsid w:val="005E7025"/>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666"/>
    <w:rsid w:val="00617E3D"/>
    <w:rsid w:val="00620299"/>
    <w:rsid w:val="00620328"/>
    <w:rsid w:val="006207E9"/>
    <w:rsid w:val="00620B95"/>
    <w:rsid w:val="006218B1"/>
    <w:rsid w:val="006227C6"/>
    <w:rsid w:val="00622D29"/>
    <w:rsid w:val="00622D3D"/>
    <w:rsid w:val="006231EE"/>
    <w:rsid w:val="00623522"/>
    <w:rsid w:val="0062392A"/>
    <w:rsid w:val="00623B43"/>
    <w:rsid w:val="00624404"/>
    <w:rsid w:val="00624710"/>
    <w:rsid w:val="00624DC2"/>
    <w:rsid w:val="0062537D"/>
    <w:rsid w:val="006256C6"/>
    <w:rsid w:val="00625D1C"/>
    <w:rsid w:val="00625F3B"/>
    <w:rsid w:val="0062693F"/>
    <w:rsid w:val="00626A03"/>
    <w:rsid w:val="0062704C"/>
    <w:rsid w:val="006273FA"/>
    <w:rsid w:val="00627A07"/>
    <w:rsid w:val="00627ECE"/>
    <w:rsid w:val="0063045E"/>
    <w:rsid w:val="0063055D"/>
    <w:rsid w:val="006316CB"/>
    <w:rsid w:val="00632091"/>
    <w:rsid w:val="006328F5"/>
    <w:rsid w:val="00633760"/>
    <w:rsid w:val="006337A7"/>
    <w:rsid w:val="006344DA"/>
    <w:rsid w:val="00634CD3"/>
    <w:rsid w:val="00634E9A"/>
    <w:rsid w:val="00635009"/>
    <w:rsid w:val="006351CD"/>
    <w:rsid w:val="00635A6A"/>
    <w:rsid w:val="00635EF4"/>
    <w:rsid w:val="006366AB"/>
    <w:rsid w:val="00636A00"/>
    <w:rsid w:val="006375CB"/>
    <w:rsid w:val="00637863"/>
    <w:rsid w:val="00637D84"/>
    <w:rsid w:val="00637E68"/>
    <w:rsid w:val="0064059E"/>
    <w:rsid w:val="00640805"/>
    <w:rsid w:val="0064130C"/>
    <w:rsid w:val="00641315"/>
    <w:rsid w:val="00642411"/>
    <w:rsid w:val="00642544"/>
    <w:rsid w:val="00642671"/>
    <w:rsid w:val="00643AC7"/>
    <w:rsid w:val="0064588E"/>
    <w:rsid w:val="006462B3"/>
    <w:rsid w:val="006464B2"/>
    <w:rsid w:val="00646F25"/>
    <w:rsid w:val="00647CF0"/>
    <w:rsid w:val="006501B2"/>
    <w:rsid w:val="00651AB4"/>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9B7"/>
    <w:rsid w:val="00685F2F"/>
    <w:rsid w:val="0068688B"/>
    <w:rsid w:val="0068719F"/>
    <w:rsid w:val="00687EB5"/>
    <w:rsid w:val="0069156B"/>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4E1"/>
    <w:rsid w:val="006C4370"/>
    <w:rsid w:val="006C4DA0"/>
    <w:rsid w:val="006C6A7A"/>
    <w:rsid w:val="006C6BF3"/>
    <w:rsid w:val="006C7FDE"/>
    <w:rsid w:val="006D0043"/>
    <w:rsid w:val="006D02FC"/>
    <w:rsid w:val="006D0C03"/>
    <w:rsid w:val="006D0D3F"/>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A32"/>
    <w:rsid w:val="006E24C5"/>
    <w:rsid w:val="006E3CE3"/>
    <w:rsid w:val="006E3EA2"/>
    <w:rsid w:val="006E404D"/>
    <w:rsid w:val="006E406C"/>
    <w:rsid w:val="006E492C"/>
    <w:rsid w:val="006E5E4F"/>
    <w:rsid w:val="006E60FD"/>
    <w:rsid w:val="006E63E9"/>
    <w:rsid w:val="006E6B4A"/>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E5"/>
    <w:rsid w:val="006F73E3"/>
    <w:rsid w:val="006F7911"/>
    <w:rsid w:val="007000FA"/>
    <w:rsid w:val="00700565"/>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BCF"/>
    <w:rsid w:val="00727EB4"/>
    <w:rsid w:val="00727F5D"/>
    <w:rsid w:val="00730EA9"/>
    <w:rsid w:val="00731137"/>
    <w:rsid w:val="007311A4"/>
    <w:rsid w:val="007316BB"/>
    <w:rsid w:val="00731776"/>
    <w:rsid w:val="00731E31"/>
    <w:rsid w:val="00732A57"/>
    <w:rsid w:val="00732FDE"/>
    <w:rsid w:val="007336BD"/>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FF"/>
    <w:rsid w:val="007437E2"/>
    <w:rsid w:val="00743852"/>
    <w:rsid w:val="00743FE0"/>
    <w:rsid w:val="007440CE"/>
    <w:rsid w:val="00744120"/>
    <w:rsid w:val="00744B64"/>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3F7"/>
    <w:rsid w:val="00773BCC"/>
    <w:rsid w:val="00773BFB"/>
    <w:rsid w:val="0077550C"/>
    <w:rsid w:val="007757DA"/>
    <w:rsid w:val="00775B3C"/>
    <w:rsid w:val="00775F68"/>
    <w:rsid w:val="00776137"/>
    <w:rsid w:val="007762D3"/>
    <w:rsid w:val="0077670D"/>
    <w:rsid w:val="00776CCC"/>
    <w:rsid w:val="00777B34"/>
    <w:rsid w:val="00777D94"/>
    <w:rsid w:val="00780096"/>
    <w:rsid w:val="00780D45"/>
    <w:rsid w:val="0078139D"/>
    <w:rsid w:val="007813E7"/>
    <w:rsid w:val="00781464"/>
    <w:rsid w:val="00781AEA"/>
    <w:rsid w:val="00781B17"/>
    <w:rsid w:val="0078250C"/>
    <w:rsid w:val="0078254C"/>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E39"/>
    <w:rsid w:val="007C73AA"/>
    <w:rsid w:val="007C7440"/>
    <w:rsid w:val="007D0CA1"/>
    <w:rsid w:val="007D122A"/>
    <w:rsid w:val="007D2054"/>
    <w:rsid w:val="007D22CE"/>
    <w:rsid w:val="007D2558"/>
    <w:rsid w:val="007D36F0"/>
    <w:rsid w:val="007D39B7"/>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6138"/>
    <w:rsid w:val="00816543"/>
    <w:rsid w:val="0081671A"/>
    <w:rsid w:val="008168C0"/>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6825"/>
    <w:rsid w:val="0083795F"/>
    <w:rsid w:val="00837A2F"/>
    <w:rsid w:val="00840369"/>
    <w:rsid w:val="00840B31"/>
    <w:rsid w:val="008416D3"/>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5920"/>
    <w:rsid w:val="00895B95"/>
    <w:rsid w:val="00896213"/>
    <w:rsid w:val="00896518"/>
    <w:rsid w:val="00896684"/>
    <w:rsid w:val="00896F98"/>
    <w:rsid w:val="00897146"/>
    <w:rsid w:val="00897B3D"/>
    <w:rsid w:val="008A05F9"/>
    <w:rsid w:val="008A0601"/>
    <w:rsid w:val="008A0B3B"/>
    <w:rsid w:val="008A146B"/>
    <w:rsid w:val="008A14A5"/>
    <w:rsid w:val="008A160C"/>
    <w:rsid w:val="008A241C"/>
    <w:rsid w:val="008A29D9"/>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ED1"/>
    <w:rsid w:val="008F019D"/>
    <w:rsid w:val="008F053A"/>
    <w:rsid w:val="008F0935"/>
    <w:rsid w:val="008F0ED5"/>
    <w:rsid w:val="008F1A24"/>
    <w:rsid w:val="008F2184"/>
    <w:rsid w:val="008F2412"/>
    <w:rsid w:val="008F283E"/>
    <w:rsid w:val="008F2D2F"/>
    <w:rsid w:val="008F3D27"/>
    <w:rsid w:val="008F4767"/>
    <w:rsid w:val="008F4C12"/>
    <w:rsid w:val="008F5673"/>
    <w:rsid w:val="008F5CF1"/>
    <w:rsid w:val="008F5DA4"/>
    <w:rsid w:val="008F5EC1"/>
    <w:rsid w:val="008F5FF4"/>
    <w:rsid w:val="008F6074"/>
    <w:rsid w:val="008F74F4"/>
    <w:rsid w:val="008F7983"/>
    <w:rsid w:val="0090055C"/>
    <w:rsid w:val="00900826"/>
    <w:rsid w:val="0090124A"/>
    <w:rsid w:val="00901E0A"/>
    <w:rsid w:val="009028CB"/>
    <w:rsid w:val="009028D8"/>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405D9"/>
    <w:rsid w:val="009408CE"/>
    <w:rsid w:val="00940C0E"/>
    <w:rsid w:val="00941580"/>
    <w:rsid w:val="00941808"/>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2421"/>
    <w:rsid w:val="00962584"/>
    <w:rsid w:val="0096320C"/>
    <w:rsid w:val="00963612"/>
    <w:rsid w:val="009637BA"/>
    <w:rsid w:val="00963B66"/>
    <w:rsid w:val="00963DAF"/>
    <w:rsid w:val="009652F7"/>
    <w:rsid w:val="00965AA1"/>
    <w:rsid w:val="00965E93"/>
    <w:rsid w:val="0096602F"/>
    <w:rsid w:val="00966911"/>
    <w:rsid w:val="009671A8"/>
    <w:rsid w:val="00967CC7"/>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E65"/>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4036"/>
    <w:rsid w:val="009E43CF"/>
    <w:rsid w:val="009E4617"/>
    <w:rsid w:val="009E4946"/>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203BF"/>
    <w:rsid w:val="00A20B6A"/>
    <w:rsid w:val="00A20F92"/>
    <w:rsid w:val="00A2115A"/>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3B8"/>
    <w:rsid w:val="00A7383C"/>
    <w:rsid w:val="00A73880"/>
    <w:rsid w:val="00A73CE7"/>
    <w:rsid w:val="00A74269"/>
    <w:rsid w:val="00A7426E"/>
    <w:rsid w:val="00A743A7"/>
    <w:rsid w:val="00A74B26"/>
    <w:rsid w:val="00A74D24"/>
    <w:rsid w:val="00A7521D"/>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94E"/>
    <w:rsid w:val="00AD152E"/>
    <w:rsid w:val="00AD15B3"/>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6FA"/>
    <w:rsid w:val="00B15967"/>
    <w:rsid w:val="00B163F4"/>
    <w:rsid w:val="00B174EE"/>
    <w:rsid w:val="00B1791D"/>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DFF"/>
    <w:rsid w:val="00B52F83"/>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FBF"/>
    <w:rsid w:val="00B646CD"/>
    <w:rsid w:val="00B64CF6"/>
    <w:rsid w:val="00B64D72"/>
    <w:rsid w:val="00B66005"/>
    <w:rsid w:val="00B6601E"/>
    <w:rsid w:val="00B661FD"/>
    <w:rsid w:val="00B66246"/>
    <w:rsid w:val="00B66F18"/>
    <w:rsid w:val="00B670CC"/>
    <w:rsid w:val="00B67260"/>
    <w:rsid w:val="00B67273"/>
    <w:rsid w:val="00B67610"/>
    <w:rsid w:val="00B67CFE"/>
    <w:rsid w:val="00B700A0"/>
    <w:rsid w:val="00B70319"/>
    <w:rsid w:val="00B70CB5"/>
    <w:rsid w:val="00B715FA"/>
    <w:rsid w:val="00B728BF"/>
    <w:rsid w:val="00B72DB9"/>
    <w:rsid w:val="00B72FAC"/>
    <w:rsid w:val="00B72FF7"/>
    <w:rsid w:val="00B7316D"/>
    <w:rsid w:val="00B74A08"/>
    <w:rsid w:val="00B7583F"/>
    <w:rsid w:val="00B76529"/>
    <w:rsid w:val="00B7735D"/>
    <w:rsid w:val="00B7764D"/>
    <w:rsid w:val="00B77A1B"/>
    <w:rsid w:val="00B77B29"/>
    <w:rsid w:val="00B77E14"/>
    <w:rsid w:val="00B80461"/>
    <w:rsid w:val="00B810AB"/>
    <w:rsid w:val="00B814B2"/>
    <w:rsid w:val="00B8186B"/>
    <w:rsid w:val="00B818A8"/>
    <w:rsid w:val="00B82430"/>
    <w:rsid w:val="00B82CB0"/>
    <w:rsid w:val="00B832FE"/>
    <w:rsid w:val="00B835C6"/>
    <w:rsid w:val="00B8371D"/>
    <w:rsid w:val="00B83906"/>
    <w:rsid w:val="00B84053"/>
    <w:rsid w:val="00B842F0"/>
    <w:rsid w:val="00B8478F"/>
    <w:rsid w:val="00B849F7"/>
    <w:rsid w:val="00B84BA0"/>
    <w:rsid w:val="00B84E17"/>
    <w:rsid w:val="00B859D5"/>
    <w:rsid w:val="00B85B3A"/>
    <w:rsid w:val="00B85D29"/>
    <w:rsid w:val="00B87D12"/>
    <w:rsid w:val="00B90302"/>
    <w:rsid w:val="00B90BAD"/>
    <w:rsid w:val="00B90D40"/>
    <w:rsid w:val="00B915DB"/>
    <w:rsid w:val="00B92046"/>
    <w:rsid w:val="00B922A4"/>
    <w:rsid w:val="00B92754"/>
    <w:rsid w:val="00B9364E"/>
    <w:rsid w:val="00B940F1"/>
    <w:rsid w:val="00B97513"/>
    <w:rsid w:val="00B97FD1"/>
    <w:rsid w:val="00BA053F"/>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5B4"/>
    <w:rsid w:val="00BB37BF"/>
    <w:rsid w:val="00BB3EB2"/>
    <w:rsid w:val="00BB40D7"/>
    <w:rsid w:val="00BB45CE"/>
    <w:rsid w:val="00BB49D5"/>
    <w:rsid w:val="00BB4BA8"/>
    <w:rsid w:val="00BB4EFA"/>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64D"/>
    <w:rsid w:val="00BC366F"/>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12B6"/>
    <w:rsid w:val="00BE12E5"/>
    <w:rsid w:val="00BE19F5"/>
    <w:rsid w:val="00BE2165"/>
    <w:rsid w:val="00BE2CBE"/>
    <w:rsid w:val="00BE3155"/>
    <w:rsid w:val="00BE3540"/>
    <w:rsid w:val="00BE483F"/>
    <w:rsid w:val="00BE489A"/>
    <w:rsid w:val="00BE61D5"/>
    <w:rsid w:val="00BE646C"/>
    <w:rsid w:val="00BE6734"/>
    <w:rsid w:val="00BE67E8"/>
    <w:rsid w:val="00BE6851"/>
    <w:rsid w:val="00BE7121"/>
    <w:rsid w:val="00BE798C"/>
    <w:rsid w:val="00BE7D67"/>
    <w:rsid w:val="00BF058D"/>
    <w:rsid w:val="00BF05F9"/>
    <w:rsid w:val="00BF0AAC"/>
    <w:rsid w:val="00BF0C77"/>
    <w:rsid w:val="00BF0FAC"/>
    <w:rsid w:val="00BF2217"/>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6065"/>
    <w:rsid w:val="00C161D0"/>
    <w:rsid w:val="00C2063A"/>
    <w:rsid w:val="00C214C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F62"/>
    <w:rsid w:val="00C6135E"/>
    <w:rsid w:val="00C614B5"/>
    <w:rsid w:val="00C61CF2"/>
    <w:rsid w:val="00C61CF8"/>
    <w:rsid w:val="00C6230E"/>
    <w:rsid w:val="00C62FE5"/>
    <w:rsid w:val="00C64049"/>
    <w:rsid w:val="00C6495D"/>
    <w:rsid w:val="00C64C32"/>
    <w:rsid w:val="00C66106"/>
    <w:rsid w:val="00C66167"/>
    <w:rsid w:val="00C666E1"/>
    <w:rsid w:val="00C6700D"/>
    <w:rsid w:val="00C67AF8"/>
    <w:rsid w:val="00C67FDB"/>
    <w:rsid w:val="00C70692"/>
    <w:rsid w:val="00C70CCB"/>
    <w:rsid w:val="00C713F5"/>
    <w:rsid w:val="00C7159D"/>
    <w:rsid w:val="00C71E01"/>
    <w:rsid w:val="00C731DF"/>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F43"/>
    <w:rsid w:val="00CB0293"/>
    <w:rsid w:val="00CB0622"/>
    <w:rsid w:val="00CB0AD0"/>
    <w:rsid w:val="00CB17BC"/>
    <w:rsid w:val="00CB1A2E"/>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C53"/>
    <w:rsid w:val="00CC085D"/>
    <w:rsid w:val="00CC08EE"/>
    <w:rsid w:val="00CC0A6D"/>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990"/>
    <w:rsid w:val="00D1104D"/>
    <w:rsid w:val="00D1191D"/>
    <w:rsid w:val="00D120F0"/>
    <w:rsid w:val="00D124D3"/>
    <w:rsid w:val="00D12CCB"/>
    <w:rsid w:val="00D13304"/>
    <w:rsid w:val="00D137FA"/>
    <w:rsid w:val="00D14000"/>
    <w:rsid w:val="00D148B6"/>
    <w:rsid w:val="00D14DCA"/>
    <w:rsid w:val="00D150CA"/>
    <w:rsid w:val="00D15190"/>
    <w:rsid w:val="00D1621A"/>
    <w:rsid w:val="00D16656"/>
    <w:rsid w:val="00D169C3"/>
    <w:rsid w:val="00D16B22"/>
    <w:rsid w:val="00D17BBE"/>
    <w:rsid w:val="00D2017D"/>
    <w:rsid w:val="00D2127A"/>
    <w:rsid w:val="00D21286"/>
    <w:rsid w:val="00D218DF"/>
    <w:rsid w:val="00D219AA"/>
    <w:rsid w:val="00D22965"/>
    <w:rsid w:val="00D23C8A"/>
    <w:rsid w:val="00D2461D"/>
    <w:rsid w:val="00D24A55"/>
    <w:rsid w:val="00D24C01"/>
    <w:rsid w:val="00D26BB2"/>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4435"/>
    <w:rsid w:val="00D44679"/>
    <w:rsid w:val="00D44FCE"/>
    <w:rsid w:val="00D4605B"/>
    <w:rsid w:val="00D465C6"/>
    <w:rsid w:val="00D466EF"/>
    <w:rsid w:val="00D46D55"/>
    <w:rsid w:val="00D479AC"/>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E3A"/>
    <w:rsid w:val="00D632EA"/>
    <w:rsid w:val="00D63454"/>
    <w:rsid w:val="00D64558"/>
    <w:rsid w:val="00D65504"/>
    <w:rsid w:val="00D660C6"/>
    <w:rsid w:val="00D66B8A"/>
    <w:rsid w:val="00D67B78"/>
    <w:rsid w:val="00D67FC4"/>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EF1"/>
    <w:rsid w:val="00DC107D"/>
    <w:rsid w:val="00DC120E"/>
    <w:rsid w:val="00DC1521"/>
    <w:rsid w:val="00DC162D"/>
    <w:rsid w:val="00DC207D"/>
    <w:rsid w:val="00DC2581"/>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80A"/>
    <w:rsid w:val="00DE3998"/>
    <w:rsid w:val="00DE4B1A"/>
    <w:rsid w:val="00DE50F2"/>
    <w:rsid w:val="00DE50FB"/>
    <w:rsid w:val="00DE53B9"/>
    <w:rsid w:val="00DE5D4E"/>
    <w:rsid w:val="00DE6140"/>
    <w:rsid w:val="00DE68F8"/>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5196"/>
    <w:rsid w:val="00DF5928"/>
    <w:rsid w:val="00DF6588"/>
    <w:rsid w:val="00DF6C00"/>
    <w:rsid w:val="00DF6CC0"/>
    <w:rsid w:val="00DF7AC9"/>
    <w:rsid w:val="00E01572"/>
    <w:rsid w:val="00E021DE"/>
    <w:rsid w:val="00E02435"/>
    <w:rsid w:val="00E02E72"/>
    <w:rsid w:val="00E03D78"/>
    <w:rsid w:val="00E04A22"/>
    <w:rsid w:val="00E05474"/>
    <w:rsid w:val="00E05A51"/>
    <w:rsid w:val="00E06B6A"/>
    <w:rsid w:val="00E06D7F"/>
    <w:rsid w:val="00E07C02"/>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E6F"/>
    <w:rsid w:val="00E2643B"/>
    <w:rsid w:val="00E2649F"/>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9DB"/>
    <w:rsid w:val="00E54C7B"/>
    <w:rsid w:val="00E54E09"/>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8F"/>
    <w:rsid w:val="00E85017"/>
    <w:rsid w:val="00E85224"/>
    <w:rsid w:val="00E85309"/>
    <w:rsid w:val="00E8738C"/>
    <w:rsid w:val="00E87598"/>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1AF2"/>
    <w:rsid w:val="00EE280E"/>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3FCF"/>
    <w:rsid w:val="00EF41A9"/>
    <w:rsid w:val="00EF48F8"/>
    <w:rsid w:val="00EF4BB9"/>
    <w:rsid w:val="00EF4E80"/>
    <w:rsid w:val="00EF4EE5"/>
    <w:rsid w:val="00EF56C9"/>
    <w:rsid w:val="00EF5FC7"/>
    <w:rsid w:val="00EF7FB2"/>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BEE"/>
    <w:rsid w:val="00F2344F"/>
    <w:rsid w:val="00F237B9"/>
    <w:rsid w:val="00F238FB"/>
    <w:rsid w:val="00F23F9A"/>
    <w:rsid w:val="00F24272"/>
    <w:rsid w:val="00F243D8"/>
    <w:rsid w:val="00F2450D"/>
    <w:rsid w:val="00F24708"/>
    <w:rsid w:val="00F2517A"/>
    <w:rsid w:val="00F265D3"/>
    <w:rsid w:val="00F2676F"/>
    <w:rsid w:val="00F27D85"/>
    <w:rsid w:val="00F27F20"/>
    <w:rsid w:val="00F308B9"/>
    <w:rsid w:val="00F31361"/>
    <w:rsid w:val="00F319F0"/>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2B48"/>
    <w:rsid w:val="00F42E54"/>
    <w:rsid w:val="00F433F7"/>
    <w:rsid w:val="00F435FB"/>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DBC"/>
    <w:rsid w:val="00F74B24"/>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39A"/>
    <w:rsid w:val="00F85DDA"/>
    <w:rsid w:val="00F863EF"/>
    <w:rsid w:val="00F863F5"/>
    <w:rsid w:val="00F86925"/>
    <w:rsid w:val="00F86C90"/>
    <w:rsid w:val="00F86CC7"/>
    <w:rsid w:val="00F90063"/>
    <w:rsid w:val="00F90A7A"/>
    <w:rsid w:val="00F91E66"/>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403C"/>
    <w:rsid w:val="00FA496B"/>
    <w:rsid w:val="00FA4BEA"/>
    <w:rsid w:val="00FA5786"/>
    <w:rsid w:val="00FA59B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7E1B"/>
    <w:rsid w:val="00FC0094"/>
    <w:rsid w:val="00FC00EE"/>
    <w:rsid w:val="00FC0B00"/>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9AC"/>
    <w:rsid w:val="00FC7BBB"/>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footnote text" w:uiPriority="99"/>
    <w:lsdException w:name="annotation text"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List Bullet 2" w:uiPriority="99"/>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Textzstupnhosymbolu">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footnote text" w:uiPriority="99"/>
    <w:lsdException w:name="annotation text" w:uiPriority="99"/>
    <w:lsdException w:name="footer" w:uiPriority="99"/>
    <w:lsdException w:name="caption" w:uiPriority="35" w:qFormat="1"/>
    <w:lsdException w:name="footnote reference" w:uiPriority="99"/>
    <w:lsdException w:name="annotation reference" w:uiPriority="99"/>
    <w:lsdException w:name="endnote reference" w:uiPriority="99"/>
    <w:lsdException w:name="endnote text" w:uiPriority="99"/>
    <w:lsdException w:name="List Bullet" w:uiPriority="99" w:qFormat="1"/>
    <w:lsdException w:name="List Number" w:semiHidden="0" w:unhideWhenUsed="0"/>
    <w:lsdException w:name="List 4" w:semiHidden="0" w:unhideWhenUsed="0"/>
    <w:lsdException w:name="List 5" w:semiHidden="0" w:unhideWhenUsed="0"/>
    <w:lsdException w:name="List Bullet 2" w:uiPriority="99"/>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Textzstupnhosymbolu">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opevs.eu" TargetMode="External"/><Relationship Id="rId18" Type="http://schemas.openxmlformats.org/officeDocument/2006/relationships/hyperlink" Target="http://www.opevs.eu" TargetMode="External"/><Relationship Id="rId26" Type="http://schemas.openxmlformats.org/officeDocument/2006/relationships/hyperlink" Target="http://www.opevs.eu"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partnerskadohoda.gov.sk"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www.partnerskadohoda.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partnerskadohoda.gov.sk"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inance.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D2391B0F-35BB-43F2-9F70-F4DAF5212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33851</Words>
  <Characters>192953</Characters>
  <Application>Microsoft Office Word</Application>
  <DocSecurity>0</DocSecurity>
  <Lines>1607</Lines>
  <Paragraphs>452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226352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2</cp:revision>
  <cp:lastPrinted>2017-01-17T14:22:00Z</cp:lastPrinted>
  <dcterms:created xsi:type="dcterms:W3CDTF">2017-02-17T08:12:00Z</dcterms:created>
  <dcterms:modified xsi:type="dcterms:W3CDTF">2017-02-17T08:12:00Z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